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877"/>
        <w:gridCol w:w="1827"/>
        <w:gridCol w:w="1501"/>
      </w:tblGrid>
      <w:tr w:rsidR="009337B4" w:rsidRPr="00506BD8" w14:paraId="177DE49B" w14:textId="6C0A3093" w:rsidTr="00767483">
        <w:tc>
          <w:tcPr>
            <w:tcW w:w="2078" w:type="dxa"/>
            <w:vAlign w:val="center"/>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
          <w:p w14:paraId="38405807" w14:textId="77777777" w:rsidR="009337B4" w:rsidRPr="00874A70" w:rsidRDefault="009337B4" w:rsidP="000C6F2B">
            <w:pPr>
              <w:pStyle w:val="1"/>
              <w:jc w:val="center"/>
              <w:rPr>
                <w:b/>
                <w:szCs w:val="22"/>
              </w:rPr>
            </w:pPr>
            <w:r w:rsidRPr="00874A70">
              <w:rPr>
                <w:b/>
                <w:szCs w:val="22"/>
              </w:rPr>
              <w:t>Year Round Background</w:t>
            </w:r>
          </w:p>
        </w:tc>
        <w:tc>
          <w:tcPr>
            <w:tcW w:w="1451" w:type="dxa"/>
          </w:tcPr>
          <w:p w14:paraId="5DF67102" w14:textId="611DB8EE" w:rsidR="009337B4" w:rsidRPr="00874A70" w:rsidRDefault="009337B4" w:rsidP="000C6F2B">
            <w:pPr>
              <w:pStyle w:val="1"/>
              <w:jc w:val="center"/>
              <w:rPr>
                <w:b/>
                <w:szCs w:val="22"/>
              </w:rPr>
            </w:pPr>
            <w:ins w:id="153" w:author="Martin Cahill (NESO)" w:date="2025-04-23T19:08:00Z" w16du:dateUtc="2025-04-23T18:08:00Z">
              <w:r>
                <w:rPr>
                  <w:b/>
                  <w:szCs w:val="22"/>
                </w:rPr>
                <w:t>Technology Type</w:t>
              </w:r>
            </w:ins>
          </w:p>
        </w:tc>
      </w:tr>
      <w:tr w:rsidR="009337B4" w:rsidRPr="00506BD8" w14:paraId="45F61E55" w14:textId="525A526F" w:rsidTr="00767483">
        <w:tc>
          <w:tcPr>
            <w:tcW w:w="2078" w:type="dxa"/>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
          <w:p w14:paraId="4AC8D6BE" w14:textId="77777777" w:rsidR="009337B4" w:rsidRPr="00874A70" w:rsidRDefault="009337B4" w:rsidP="009337B4">
            <w:pPr>
              <w:pStyle w:val="1"/>
              <w:jc w:val="center"/>
              <w:rPr>
                <w:szCs w:val="22"/>
              </w:rPr>
            </w:pPr>
            <w:r w:rsidRPr="00874A70">
              <w:rPr>
                <w:szCs w:val="22"/>
              </w:rPr>
              <w:t>Fixed (0%)</w:t>
            </w:r>
          </w:p>
        </w:tc>
        <w:tc>
          <w:tcPr>
            <w:tcW w:w="1843" w:type="dxa"/>
          </w:tcPr>
          <w:p w14:paraId="15E32459" w14:textId="77777777" w:rsidR="009337B4" w:rsidRPr="00874A70" w:rsidRDefault="009337B4" w:rsidP="009337B4">
            <w:pPr>
              <w:pStyle w:val="1"/>
              <w:jc w:val="center"/>
              <w:rPr>
                <w:szCs w:val="22"/>
              </w:rPr>
            </w:pPr>
            <w:r w:rsidRPr="00874A70">
              <w:rPr>
                <w:szCs w:val="22"/>
              </w:rPr>
              <w:t>Fixed (70%)</w:t>
            </w:r>
          </w:p>
        </w:tc>
        <w:tc>
          <w:tcPr>
            <w:tcW w:w="1451" w:type="dxa"/>
          </w:tcPr>
          <w:p w14:paraId="6E195E10" w14:textId="2B5B9689" w:rsidR="009337B4" w:rsidRPr="00874A70" w:rsidRDefault="009337B4" w:rsidP="009337B4">
            <w:pPr>
              <w:pStyle w:val="1"/>
              <w:jc w:val="center"/>
              <w:rPr>
                <w:szCs w:val="22"/>
              </w:rPr>
            </w:pPr>
            <w:ins w:id="154" w:author="Martin Cahill (NESO)" w:date="2025-04-23T19:08:00Z" w16du:dateUtc="2025-04-23T18:08:00Z">
              <w:r>
                <w:rPr>
                  <w:szCs w:val="22"/>
                </w:rPr>
                <w:t>Intermittent</w:t>
              </w:r>
            </w:ins>
          </w:p>
        </w:tc>
      </w:tr>
      <w:tr w:rsidR="009337B4" w:rsidRPr="00506BD8" w14:paraId="7C06D146" w14:textId="5E3A81AC" w:rsidTr="00767483">
        <w:tc>
          <w:tcPr>
            <w:tcW w:w="2078" w:type="dxa"/>
          </w:tcPr>
          <w:p w14:paraId="0DF67EF8" w14:textId="77777777" w:rsidR="009337B4" w:rsidRPr="00874A70" w:rsidRDefault="009337B4" w:rsidP="009337B4">
            <w:pPr>
              <w:pStyle w:val="1"/>
              <w:jc w:val="both"/>
              <w:rPr>
                <w:szCs w:val="22"/>
              </w:rPr>
            </w:pPr>
            <w:r w:rsidRPr="00874A70">
              <w:rPr>
                <w:szCs w:val="22"/>
              </w:rPr>
              <w:t>Nuclear &amp; CCS</w:t>
            </w:r>
          </w:p>
        </w:tc>
        <w:tc>
          <w:tcPr>
            <w:tcW w:w="1895" w:type="dxa"/>
          </w:tcPr>
          <w:p w14:paraId="4471ACA3" w14:textId="77777777" w:rsidR="009337B4" w:rsidRPr="00874A70" w:rsidRDefault="009337B4" w:rsidP="009337B4">
            <w:pPr>
              <w:pStyle w:val="1"/>
              <w:jc w:val="center"/>
              <w:rPr>
                <w:szCs w:val="22"/>
              </w:rPr>
            </w:pPr>
            <w:r w:rsidRPr="00874A70">
              <w:rPr>
                <w:szCs w:val="22"/>
              </w:rPr>
              <w:t>Variable</w:t>
            </w:r>
          </w:p>
        </w:tc>
        <w:tc>
          <w:tcPr>
            <w:tcW w:w="1843" w:type="dxa"/>
          </w:tcPr>
          <w:p w14:paraId="57F8BA10" w14:textId="77777777" w:rsidR="009337B4" w:rsidRPr="00874A70" w:rsidRDefault="009337B4" w:rsidP="009337B4">
            <w:pPr>
              <w:pStyle w:val="1"/>
              <w:jc w:val="center"/>
              <w:rPr>
                <w:szCs w:val="22"/>
              </w:rPr>
            </w:pPr>
            <w:r w:rsidRPr="00874A70">
              <w:rPr>
                <w:szCs w:val="22"/>
              </w:rPr>
              <w:t>Fixed (85%)</w:t>
            </w:r>
          </w:p>
        </w:tc>
        <w:tc>
          <w:tcPr>
            <w:tcW w:w="1451" w:type="dxa"/>
          </w:tcPr>
          <w:p w14:paraId="058D990D" w14:textId="73AAE154" w:rsidR="009337B4" w:rsidRPr="00874A70" w:rsidRDefault="009337B4" w:rsidP="009337B4">
            <w:pPr>
              <w:pStyle w:val="1"/>
              <w:jc w:val="center"/>
              <w:rPr>
                <w:szCs w:val="22"/>
              </w:rPr>
            </w:pPr>
            <w:ins w:id="155" w:author="Martin Cahill (NESO)" w:date="2025-04-23T19:08:00Z" w16du:dateUtc="2025-04-23T18:08:00Z">
              <w:r>
                <w:rPr>
                  <w:szCs w:val="22"/>
                </w:rPr>
                <w:t>Conventional Low Carbon</w:t>
              </w:r>
            </w:ins>
          </w:p>
        </w:tc>
      </w:tr>
      <w:tr w:rsidR="009337B4" w:rsidRPr="00506BD8" w14:paraId="1DC1DE16" w14:textId="24353AFA" w:rsidTr="00767483">
        <w:tc>
          <w:tcPr>
            <w:tcW w:w="2078" w:type="dxa"/>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
          <w:p w14:paraId="4730629E" w14:textId="77777777" w:rsidR="009337B4" w:rsidRPr="00874A70" w:rsidRDefault="009337B4" w:rsidP="009337B4">
            <w:pPr>
              <w:pStyle w:val="1"/>
              <w:jc w:val="center"/>
              <w:rPr>
                <w:szCs w:val="22"/>
              </w:rPr>
            </w:pPr>
            <w:r w:rsidRPr="00874A70">
              <w:rPr>
                <w:szCs w:val="22"/>
              </w:rPr>
              <w:t>Fixed (0%)</w:t>
            </w:r>
          </w:p>
        </w:tc>
        <w:tc>
          <w:tcPr>
            <w:tcW w:w="1843" w:type="dxa"/>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
          <w:p w14:paraId="29244597" w14:textId="7D93525E" w:rsidR="009337B4" w:rsidRPr="00874A70" w:rsidRDefault="009337B4" w:rsidP="009337B4">
            <w:pPr>
              <w:pStyle w:val="1"/>
              <w:jc w:val="center"/>
              <w:rPr>
                <w:szCs w:val="22"/>
              </w:rPr>
            </w:pPr>
            <w:ins w:id="156" w:author="Martin Cahill (NESO)" w:date="2025-04-23T19:08:00Z" w16du:dateUtc="2025-04-23T18:08:00Z">
              <w:r>
                <w:rPr>
                  <w:szCs w:val="22"/>
                </w:rPr>
                <w:t>N/A</w:t>
              </w:r>
            </w:ins>
          </w:p>
        </w:tc>
      </w:tr>
      <w:tr w:rsidR="009337B4" w:rsidRPr="00506BD8" w14:paraId="4C8CC99E" w14:textId="6F8E713E" w:rsidTr="00767483">
        <w:tc>
          <w:tcPr>
            <w:tcW w:w="2078" w:type="dxa"/>
          </w:tcPr>
          <w:p w14:paraId="3171B248" w14:textId="77777777" w:rsidR="009337B4" w:rsidRPr="00874A70" w:rsidRDefault="009337B4" w:rsidP="009337B4">
            <w:pPr>
              <w:pStyle w:val="1"/>
              <w:jc w:val="both"/>
              <w:rPr>
                <w:szCs w:val="22"/>
              </w:rPr>
            </w:pPr>
            <w:r w:rsidRPr="00874A70">
              <w:rPr>
                <w:szCs w:val="22"/>
              </w:rPr>
              <w:t>Hydro</w:t>
            </w:r>
          </w:p>
        </w:tc>
        <w:tc>
          <w:tcPr>
            <w:tcW w:w="1895" w:type="dxa"/>
          </w:tcPr>
          <w:p w14:paraId="71D14826" w14:textId="77777777" w:rsidR="009337B4" w:rsidRPr="00874A70" w:rsidRDefault="009337B4" w:rsidP="009337B4">
            <w:pPr>
              <w:pStyle w:val="1"/>
              <w:jc w:val="center"/>
              <w:rPr>
                <w:szCs w:val="22"/>
              </w:rPr>
            </w:pPr>
            <w:r w:rsidRPr="00874A70">
              <w:rPr>
                <w:szCs w:val="22"/>
              </w:rPr>
              <w:t>Variable</w:t>
            </w:r>
          </w:p>
        </w:tc>
        <w:tc>
          <w:tcPr>
            <w:tcW w:w="1843" w:type="dxa"/>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469B4AFD" w14:textId="17CBCDEC" w:rsidR="009337B4" w:rsidRPr="00874A70" w:rsidRDefault="009337B4" w:rsidP="009337B4">
            <w:pPr>
              <w:pStyle w:val="1"/>
              <w:jc w:val="center"/>
              <w:rPr>
                <w:szCs w:val="22"/>
              </w:rPr>
            </w:pPr>
            <w:ins w:id="157" w:author="Martin Cahill (NESO)" w:date="2025-04-23T19:08:00Z" w16du:dateUtc="2025-04-23T18:08:00Z">
              <w:r>
                <w:rPr>
                  <w:szCs w:val="22"/>
                </w:rPr>
                <w:t>Conventional Low Carbon</w:t>
              </w:r>
            </w:ins>
          </w:p>
        </w:tc>
      </w:tr>
      <w:tr w:rsidR="009337B4" w:rsidRPr="00506BD8" w14:paraId="11CB4A1A" w14:textId="4E98A24D" w:rsidTr="00767483">
        <w:tc>
          <w:tcPr>
            <w:tcW w:w="2078" w:type="dxa"/>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
          <w:p w14:paraId="64F4F619" w14:textId="77777777" w:rsidR="009337B4" w:rsidRPr="00874A70" w:rsidRDefault="009337B4" w:rsidP="009337B4">
            <w:pPr>
              <w:pStyle w:val="1"/>
              <w:jc w:val="center"/>
              <w:rPr>
                <w:szCs w:val="22"/>
              </w:rPr>
            </w:pPr>
            <w:r w:rsidRPr="00874A70">
              <w:rPr>
                <w:szCs w:val="22"/>
              </w:rPr>
              <w:t>Variable</w:t>
            </w:r>
          </w:p>
        </w:tc>
        <w:tc>
          <w:tcPr>
            <w:tcW w:w="1843" w:type="dxa"/>
          </w:tcPr>
          <w:p w14:paraId="24920B61" w14:textId="77777777" w:rsidR="009337B4" w:rsidRPr="00874A70" w:rsidRDefault="009337B4" w:rsidP="009337B4">
            <w:pPr>
              <w:pStyle w:val="1"/>
              <w:jc w:val="center"/>
              <w:rPr>
                <w:szCs w:val="22"/>
              </w:rPr>
            </w:pPr>
            <w:r w:rsidRPr="00874A70">
              <w:rPr>
                <w:szCs w:val="22"/>
              </w:rPr>
              <w:t>Fixed (50%)</w:t>
            </w:r>
          </w:p>
        </w:tc>
        <w:tc>
          <w:tcPr>
            <w:tcW w:w="1451" w:type="dxa"/>
          </w:tcPr>
          <w:p w14:paraId="50974E5F" w14:textId="00A78E43" w:rsidR="009337B4" w:rsidRPr="00874A70" w:rsidRDefault="009337B4" w:rsidP="009337B4">
            <w:pPr>
              <w:pStyle w:val="1"/>
              <w:jc w:val="center"/>
              <w:rPr>
                <w:szCs w:val="22"/>
              </w:rPr>
            </w:pPr>
            <w:ins w:id="158" w:author="Martin Cahill (NESO)" w:date="2025-04-23T19:08:00Z" w16du:dateUtc="2025-04-23T18:08:00Z">
              <w:r>
                <w:rPr>
                  <w:szCs w:val="22"/>
                </w:rPr>
                <w:t>Conventional Carbon</w:t>
              </w:r>
            </w:ins>
          </w:p>
        </w:tc>
      </w:tr>
      <w:tr w:rsidR="009337B4" w:rsidRPr="00506BD8" w14:paraId="5F4836F2" w14:textId="57A669A7" w:rsidTr="00767483">
        <w:tc>
          <w:tcPr>
            <w:tcW w:w="2078" w:type="dxa"/>
          </w:tcPr>
          <w:p w14:paraId="3EE69452" w14:textId="77777777" w:rsidR="009337B4" w:rsidRPr="00874A70" w:rsidRDefault="009337B4" w:rsidP="009337B4">
            <w:pPr>
              <w:pStyle w:val="1"/>
              <w:jc w:val="both"/>
              <w:rPr>
                <w:szCs w:val="22"/>
              </w:rPr>
            </w:pPr>
            <w:r w:rsidRPr="00874A70">
              <w:rPr>
                <w:szCs w:val="22"/>
              </w:rPr>
              <w:t>Peaking</w:t>
            </w:r>
          </w:p>
        </w:tc>
        <w:tc>
          <w:tcPr>
            <w:tcW w:w="1895" w:type="dxa"/>
          </w:tcPr>
          <w:p w14:paraId="2ED4F591" w14:textId="77777777" w:rsidR="009337B4" w:rsidRPr="00874A70" w:rsidRDefault="009337B4" w:rsidP="009337B4">
            <w:pPr>
              <w:pStyle w:val="1"/>
              <w:jc w:val="center"/>
              <w:rPr>
                <w:szCs w:val="22"/>
              </w:rPr>
            </w:pPr>
            <w:r w:rsidRPr="00874A70">
              <w:rPr>
                <w:szCs w:val="22"/>
              </w:rPr>
              <w:t>Variable</w:t>
            </w:r>
          </w:p>
        </w:tc>
        <w:tc>
          <w:tcPr>
            <w:tcW w:w="1843" w:type="dxa"/>
          </w:tcPr>
          <w:p w14:paraId="3ADD851B" w14:textId="77777777" w:rsidR="009337B4" w:rsidRPr="00874A70" w:rsidRDefault="009337B4" w:rsidP="009337B4">
            <w:pPr>
              <w:pStyle w:val="1"/>
              <w:jc w:val="center"/>
              <w:rPr>
                <w:szCs w:val="22"/>
              </w:rPr>
            </w:pPr>
            <w:r w:rsidRPr="00874A70">
              <w:rPr>
                <w:szCs w:val="22"/>
              </w:rPr>
              <w:t>Fixed  (0%)</w:t>
            </w:r>
          </w:p>
        </w:tc>
        <w:tc>
          <w:tcPr>
            <w:tcW w:w="1451" w:type="dxa"/>
          </w:tcPr>
          <w:p w14:paraId="26300F06" w14:textId="3709444E" w:rsidR="009337B4" w:rsidRPr="00874A70" w:rsidRDefault="009337B4" w:rsidP="009337B4">
            <w:pPr>
              <w:pStyle w:val="1"/>
              <w:jc w:val="center"/>
              <w:rPr>
                <w:szCs w:val="22"/>
              </w:rPr>
            </w:pPr>
            <w:ins w:id="159" w:author="Martin Cahill (NESO)" w:date="2025-04-23T19:08:00Z" w16du:dateUtc="2025-04-23T18:08:00Z">
              <w:r>
                <w:rPr>
                  <w:szCs w:val="22"/>
                </w:rPr>
                <w:t>Conventional Carbon</w:t>
              </w:r>
            </w:ins>
          </w:p>
        </w:tc>
      </w:tr>
      <w:tr w:rsidR="009337B4" w:rsidRPr="00506BD8" w14:paraId="4A8BF391" w14:textId="1CBD2D7A" w:rsidTr="00767483">
        <w:tc>
          <w:tcPr>
            <w:tcW w:w="2078" w:type="dxa"/>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
          <w:p w14:paraId="32D3AAC6" w14:textId="77777777" w:rsidR="009337B4" w:rsidRPr="00874A70" w:rsidRDefault="009337B4" w:rsidP="009337B4">
            <w:pPr>
              <w:pStyle w:val="1"/>
              <w:jc w:val="center"/>
              <w:rPr>
                <w:szCs w:val="22"/>
              </w:rPr>
            </w:pPr>
            <w:r w:rsidRPr="00874A70">
              <w:rPr>
                <w:szCs w:val="22"/>
              </w:rPr>
              <w:t>Variable</w:t>
            </w:r>
          </w:p>
        </w:tc>
        <w:tc>
          <w:tcPr>
            <w:tcW w:w="1843" w:type="dxa"/>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20866210" w14:textId="798E455E" w:rsidR="009337B4" w:rsidRPr="00874A70" w:rsidRDefault="009337B4" w:rsidP="009337B4">
            <w:pPr>
              <w:pStyle w:val="1"/>
              <w:jc w:val="center"/>
              <w:rPr>
                <w:szCs w:val="22"/>
              </w:rPr>
            </w:pPr>
            <w:ins w:id="160"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337B4">
      <w:pPr>
        <w:pStyle w:val="1"/>
        <w:numPr>
          <w:ilvl w:val="0"/>
          <w:numId w:val="51"/>
        </w:numPr>
        <w:ind w:left="1920"/>
        <w:jc w:val="both"/>
        <w:rPr>
          <w:ins w:id="161"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7E5F4B4B" w14:textId="3CA94598" w:rsidR="009337B4" w:rsidRDefault="009337B4" w:rsidP="009337B4">
      <w:pPr>
        <w:pStyle w:val="1"/>
        <w:numPr>
          <w:ilvl w:val="0"/>
          <w:numId w:val="51"/>
        </w:numPr>
        <w:ind w:left="1920"/>
        <w:jc w:val="both"/>
        <w:rPr>
          <w:ins w:id="162" w:author="Martin Cahill (NESO)" w:date="2025-04-23T19:09:00Z" w16du:dateUtc="2025-04-23T18:09:00Z"/>
        </w:rPr>
      </w:pPr>
      <w:ins w:id="163"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ins w:id="164" w:author="Martin Cahill [NESO]" w:date="2025-06-18T09:51:00Z" w16du:dateUtc="2025-06-18T08:51:00Z">
        <w:r w:rsidR="0074265A">
          <w:t>.</w:t>
        </w:r>
      </w:ins>
    </w:p>
    <w:p w14:paraId="28D88717" w14:textId="77777777" w:rsidR="009337B4" w:rsidRDefault="009337B4" w:rsidP="009337B4">
      <w:pPr>
        <w:pStyle w:val="1"/>
        <w:numPr>
          <w:ilvl w:val="0"/>
          <w:numId w:val="51"/>
        </w:numPr>
        <w:ind w:left="1920"/>
        <w:jc w:val="both"/>
        <w:rPr>
          <w:ins w:id="165" w:author="Martin Cahill (NESO)" w:date="2025-04-23T19:09:00Z" w16du:dateUtc="2025-04-23T18:09:00Z"/>
        </w:rPr>
      </w:pPr>
      <w:ins w:id="166"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F34D2A">
          <w:rPr>
            <w:b/>
            <w:bCs/>
          </w:rPr>
          <w:t>BM Unit</w:t>
        </w:r>
        <w:r w:rsidRPr="00DE1815">
          <w:t xml:space="preserve"> will be based on the category as contained in the relevant </w:t>
        </w:r>
        <w:r w:rsidRPr="00F34D2A">
          <w:rPr>
            <w:b/>
            <w:bCs/>
          </w:rPr>
          <w:t>Bilateral Connection Agreement</w:t>
        </w:r>
        <w:r w:rsidRPr="00BF6C2C">
          <w:t xml:space="preserve"> or </w:t>
        </w:r>
        <w:r w:rsidRPr="00F34D2A">
          <w:rPr>
            <w:b/>
            <w:bCs/>
          </w:rPr>
          <w:t>Bilateral Embedded Generation Agreement</w:t>
        </w:r>
        <w:r w:rsidRPr="00BF6C2C">
          <w:t>.</w:t>
        </w:r>
      </w:ins>
    </w:p>
    <w:p w14:paraId="15C3472A" w14:textId="7188BDF6" w:rsidR="009337B4" w:rsidRDefault="009337B4" w:rsidP="009337B4">
      <w:pPr>
        <w:pStyle w:val="1"/>
        <w:numPr>
          <w:ilvl w:val="0"/>
          <w:numId w:val="51"/>
        </w:numPr>
        <w:ind w:left="1920"/>
        <w:jc w:val="both"/>
        <w:rPr>
          <w:ins w:id="167" w:author="Martin Cahill (NESO)" w:date="2025-04-23T19:09:00Z" w16du:dateUtc="2025-04-23T18:09:00Z"/>
        </w:rPr>
      </w:pPr>
      <w:ins w:id="168" w:author="Martin Cahill (NESO)" w:date="2025-04-23T19:09:00Z" w16du:dateUtc="2025-04-23T18:09:00Z">
        <w:r>
          <w:t xml:space="preserve">A single technology </w:t>
        </w:r>
        <w:r w:rsidRPr="00F231B2">
          <w:rPr>
            <w:b/>
            <w:bCs/>
          </w:rPr>
          <w:t>Power Station</w:t>
        </w:r>
        <w:r>
          <w:t xml:space="preserve"> utilises one technology type to produce electricity</w:t>
        </w:r>
      </w:ins>
      <w:ins w:id="169" w:author="Martin Cahill [NESO]" w:date="2025-06-04T14:56:00Z" w16du:dateUtc="2025-06-04T13:56:00Z">
        <w:r w:rsidR="00D15C6C">
          <w:t>.</w:t>
        </w:r>
      </w:ins>
    </w:p>
    <w:p w14:paraId="7F8DC682" w14:textId="5122CC70" w:rsidR="009337B4" w:rsidRDefault="009337B4" w:rsidP="009337B4">
      <w:pPr>
        <w:pStyle w:val="1"/>
        <w:numPr>
          <w:ilvl w:val="0"/>
          <w:numId w:val="51"/>
        </w:numPr>
        <w:ind w:left="1920"/>
        <w:jc w:val="both"/>
        <w:rPr>
          <w:ins w:id="170" w:author="Martin Cahill (NESO)" w:date="2025-04-23T19:09:00Z" w16du:dateUtc="2025-04-23T18:09:00Z"/>
        </w:rPr>
      </w:pPr>
      <w:ins w:id="171"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172" w:author="Martin Cahill (NESO)" w:date="2025-04-25T15:10:00Z" w16du:dateUtc="2025-04-25T14:10:00Z">
        <w:r w:rsidR="00D90317" w:rsidRPr="00BF6C2C">
          <w:t>MTEC</w:t>
        </w:r>
      </w:ins>
      <w:ins w:id="173" w:author="Martin Cahill (NESO)" w:date="2025-04-23T19:09:00Z" w16du:dateUtc="2025-04-23T18:09:00Z">
        <w:r w:rsidRPr="00BF6C2C">
          <w:t xml:space="preserve">, MTECP and </w:t>
        </w:r>
      </w:ins>
      <w:ins w:id="174" w:author="Martin Cahill (NESO)" w:date="2025-04-25T15:10:00Z" w16du:dateUtc="2025-04-25T14:10:00Z">
        <w:r w:rsidR="00D90317" w:rsidRPr="00BF6C2C">
          <w:t>MTEC</w:t>
        </w:r>
      </w:ins>
      <w:ins w:id="175" w:author="Martin Cahill (NESO)" w:date="2025-04-25T17:45:00Z" w16du:dateUtc="2025-04-25T16:45:00Z">
        <w:r w:rsidR="00FB1968" w:rsidRPr="00BF6C2C">
          <w:t>N</w:t>
        </w:r>
      </w:ins>
      <w:ins w:id="176" w:author="Martin Cahill (NESO)" w:date="2025-04-23T19:09:00Z" w16du:dateUtc="2025-04-23T18:09:00Z">
        <w:r w:rsidRPr="00BF6C2C">
          <w:t xml:space="preserve"> as </w:t>
        </w:r>
      </w:ins>
      <w:ins w:id="177" w:author="Martin Cahill (NESO)" w:date="2025-04-25T15:23:00Z" w16du:dateUtc="2025-04-25T14:23:00Z">
        <w:r w:rsidR="008B6023" w:rsidRPr="00BF6C2C">
          <w:t>described in</w:t>
        </w:r>
      </w:ins>
      <w:r>
        <w:t xml:space="preserve"> </w:t>
      </w:r>
      <w:ins w:id="178" w:author="Martin Cahill (NESO)" w:date="2025-04-23T19:09:00Z" w16du:dateUtc="2025-04-23T18:09:00Z">
        <w:r>
          <w:t>14.18.7</w:t>
        </w:r>
      </w:ins>
      <w:ins w:id="179" w:author="Martin Cahill [NESO]" w:date="2025-06-04T14:56:00Z" w16du:dateUtc="2025-06-04T13:56:00Z">
        <w:r w:rsidR="00D15C6C">
          <w:t>.</w:t>
        </w:r>
      </w:ins>
    </w:p>
    <w:p w14:paraId="7D056887" w14:textId="77777777" w:rsidR="009337B4" w:rsidRPr="00BF6C2C" w:rsidRDefault="009337B4" w:rsidP="009337B4">
      <w:pPr>
        <w:pStyle w:val="1"/>
        <w:numPr>
          <w:ilvl w:val="0"/>
          <w:numId w:val="51"/>
        </w:numPr>
        <w:ind w:left="1920"/>
        <w:jc w:val="both"/>
        <w:rPr>
          <w:ins w:id="180" w:author="Martin Cahill (NESO)" w:date="2025-04-23T19:09:00Z" w16du:dateUtc="2025-04-23T18:09:00Z"/>
        </w:rPr>
      </w:pPr>
      <w:ins w:id="181" w:author="Martin Cahill (NESO)" w:date="2025-04-23T19:09:00Z" w16du:dateUtc="2025-04-23T18:09:00Z">
        <w:r w:rsidRPr="00DE1815">
          <w:t xml:space="preserve">In the event that a multi technology </w:t>
        </w:r>
        <w:r w:rsidRPr="00F231B2">
          <w:rPr>
            <w:b/>
            <w:bCs/>
          </w:rPr>
          <w:t>Power Station</w:t>
        </w:r>
        <w:r w:rsidRPr="00DE1815">
          <w:t xml:space="preserve"> does not have appropriate metering, refer to further guidance made available. Further guidance made available from </w:t>
        </w:r>
        <w:r w:rsidRPr="006A3B47">
          <w:rPr>
            <w:b/>
            <w:bCs/>
          </w:rPr>
          <w:t xml:space="preserve">The Company </w:t>
        </w:r>
        <w:r w:rsidRPr="00BF6C2C">
          <w:t xml:space="preserve">from time to time will provide further detail on treatment of multi technology </w:t>
        </w:r>
        <w:r w:rsidRPr="006A3B47">
          <w:rPr>
            <w:b/>
            <w:bCs/>
          </w:rPr>
          <w:t>Power Stations</w:t>
        </w:r>
        <w:r w:rsidRPr="00BF6C2C">
          <w:t xml:space="preserve">. Where inconsistencies or conflicts exist between the </w:t>
        </w:r>
        <w:r w:rsidRPr="006A3B47">
          <w:rPr>
            <w:b/>
            <w:bCs/>
          </w:rPr>
          <w:t>CUSC</w:t>
        </w:r>
        <w:r w:rsidRPr="00BF6C2C">
          <w:t xml:space="preserve"> and that guidance, the </w:t>
        </w:r>
        <w:r w:rsidRPr="006A3B47">
          <w:rPr>
            <w:b/>
            <w:bCs/>
          </w:rPr>
          <w:t>CUSC</w:t>
        </w:r>
        <w:r w:rsidRPr="00BF6C2C">
          <w:t xml:space="preserve"> shall take precedence.</w:t>
        </w:r>
      </w:ins>
    </w:p>
    <w:p w14:paraId="261B6ECA" w14:textId="77777777" w:rsidR="009337B4" w:rsidRDefault="009337B4" w:rsidP="006A3B47">
      <w:pPr>
        <w:pStyle w:val="1"/>
        <w:ind w:left="1920"/>
        <w:jc w:val="both"/>
      </w:pPr>
    </w:p>
    <w:p w14:paraId="0F996E3D" w14:textId="77777777" w:rsidR="00940F3A" w:rsidRDefault="00940F3A" w:rsidP="00940F3A">
      <w:pPr>
        <w:pStyle w:val="1"/>
        <w:ind w:left="1080"/>
        <w:jc w:val="both"/>
      </w:pPr>
    </w:p>
    <w:p w14:paraId="0C26CCAA" w14:textId="19CBBD8B"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182" w:author="Martin Cahill [NESO]" w:date="2025-06-04T14:55:00Z" w16du:dateUtc="2025-06-04T13:55:00Z">
        <w:r w:rsidR="00F03672">
          <w:t>.</w:t>
        </w:r>
      </w:ins>
      <w:r w:rsidR="00940F3A" w:rsidRPr="0002711E">
        <w:t xml:space="preserve"> </w:t>
      </w:r>
      <w:del w:id="183"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4" w:name="_Toc49661109"/>
      <w:bookmarkStart w:id="185" w:name="_Toc274049680"/>
      <w:r w:rsidRPr="006661FE">
        <w:rPr>
          <w:rFonts w:ascii="Arial" w:hAnsi="Arial" w:cs="Arial"/>
          <w:b/>
        </w:rPr>
        <w:t>Model Outputs</w:t>
      </w:r>
      <w:bookmarkEnd w:id="184"/>
      <w:bookmarkEnd w:id="18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6" w:name="_Toc32201077"/>
    </w:p>
    <w:p w14:paraId="10911A77" w14:textId="77777777" w:rsidR="006661FE" w:rsidRPr="009470D8" w:rsidRDefault="006661FE" w:rsidP="006661FE">
      <w:pPr>
        <w:pStyle w:val="Heading2"/>
      </w:pPr>
      <w:bookmarkStart w:id="187" w:name="_Toc274049681"/>
      <w:bookmarkStart w:id="188" w:name="_Toc49661110"/>
      <w:r w:rsidRPr="009470D8">
        <w:t>Calculation of local nodal marginal km</w:t>
      </w:r>
      <w:bookmarkEnd w:id="18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9" w:name="_Toc274049682"/>
      <w:r>
        <w:t>Calculation of zonal marginal km</w:t>
      </w:r>
      <w:bookmarkEnd w:id="186"/>
      <w:bookmarkEnd w:id="188"/>
      <w:bookmarkEnd w:id="18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9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1" w:name="_Toc32201078"/>
      <w:bookmarkStart w:id="192" w:name="_Toc49661111"/>
      <w:bookmarkStart w:id="193" w:name="_Toc274049683"/>
      <w:r>
        <w:t>Deriving the Final</w:t>
      </w:r>
      <w:r w:rsidRPr="00E75EE9">
        <w:rPr>
          <w:color w:val="auto"/>
        </w:rPr>
        <w:t xml:space="preserve"> </w:t>
      </w:r>
      <w:r w:rsidRPr="00E75EE9">
        <w:t>Local £/kW Tariff and the Wider</w:t>
      </w:r>
      <w:r>
        <w:t xml:space="preserve"> £/kW Tariff</w:t>
      </w:r>
      <w:bookmarkEnd w:id="191"/>
      <w:bookmarkEnd w:id="192"/>
      <w:bookmarkEnd w:id="19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4" w:name="_Toc49661112"/>
    </w:p>
    <w:p w14:paraId="00EBE464" w14:textId="77777777" w:rsidR="006661FE" w:rsidRPr="00543982" w:rsidRDefault="006661FE" w:rsidP="006661FE">
      <w:pPr>
        <w:pStyle w:val="Heading3"/>
        <w:ind w:firstLine="709"/>
        <w:jc w:val="both"/>
        <w:rPr>
          <w:rFonts w:ascii="Arial (W1)" w:hAnsi="Arial (W1)"/>
        </w:rPr>
      </w:pPr>
      <w:bookmarkStart w:id="195" w:name="_Toc274049684"/>
      <w:r w:rsidRPr="00543982">
        <w:rPr>
          <w:rFonts w:ascii="Arial" w:hAnsi="Arial" w:cs="Arial"/>
          <w:b/>
        </w:rPr>
        <w:t>The Expansion Constant</w:t>
      </w:r>
      <w:bookmarkEnd w:id="194"/>
      <w:bookmarkEnd w:id="19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6" w:name="_Toc274049685"/>
      <w:bookmarkStart w:id="19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8" w:name="_Toc274049686"/>
      <w:r w:rsidRPr="00543982">
        <w:rPr>
          <w:rFonts w:ascii="Arial" w:hAnsi="Arial" w:cs="Arial"/>
          <w:b/>
        </w:rPr>
        <w:t>The Locational Onshore Security Factor</w:t>
      </w:r>
      <w:bookmarkEnd w:id="197"/>
      <w:bookmarkEnd w:id="19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9" w:name="_Hlt506963614"/>
      <w:bookmarkEnd w:id="19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1" w:name="_Toc49661114"/>
      <w:bookmarkStart w:id="202" w:name="_Toc274049687"/>
      <w:r w:rsidRPr="00887323">
        <w:rPr>
          <w:rFonts w:ascii="Arial" w:hAnsi="Arial" w:cs="Arial"/>
          <w:b/>
        </w:rPr>
        <w:t>Initial Transport Tariff</w:t>
      </w:r>
      <w:bookmarkEnd w:id="201"/>
      <w:bookmarkEnd w:id="20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w:t>
      </w:r>
      <w:r w:rsidRPr="00767483">
        <w:rPr>
          <w:b/>
          <w:bCs/>
        </w:rPr>
        <w:t>Power Station</w:t>
      </w:r>
      <w:r>
        <w:t xml:space="preserve">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Pr="0053170D" w:rsidRDefault="00636937" w:rsidP="00636937">
      <w:pPr>
        <w:pStyle w:val="1"/>
        <w:ind w:left="1440"/>
      </w:pPr>
      <w:r>
        <w:t>GMWh</w:t>
      </w:r>
      <w:r w:rsidRPr="00E215A3">
        <w:rPr>
          <w:vertAlign w:val="subscript"/>
        </w:rPr>
        <w:t>p</w:t>
      </w:r>
      <w:r>
        <w:t xml:space="preserve"> is the maximum of FPN or actual metered output in a </w:t>
      </w:r>
      <w:r w:rsidRPr="00767483">
        <w:rPr>
          <w:b/>
          <w:bCs/>
        </w:rPr>
        <w:t>Settlement Period</w:t>
      </w:r>
      <w:r w:rsidRPr="0053170D">
        <w:t xml:space="preserve"> related to the </w:t>
      </w:r>
      <w:ins w:id="203" w:author="Martin Cahill (NESO)" w:date="2025-04-23T19:11:00Z" w16du:dateUtc="2025-04-23T18:11:00Z">
        <w:r w:rsidR="00B7177B" w:rsidRPr="00767483">
          <w:rPr>
            <w:b/>
            <w:bCs/>
          </w:rPr>
          <w:t>P</w:t>
        </w:r>
      </w:ins>
      <w:del w:id="204" w:author="Martin Cahill (NESO)" w:date="2025-04-23T19:11:00Z" w16du:dateUtc="2025-04-23T18:11:00Z">
        <w:r w:rsidRPr="00767483" w:rsidDel="00B7177B">
          <w:rPr>
            <w:b/>
            <w:bCs/>
          </w:rPr>
          <w:delText>p</w:delText>
        </w:r>
      </w:del>
      <w:r w:rsidRPr="00767483">
        <w:rPr>
          <w:b/>
          <w:bCs/>
        </w:rPr>
        <w:t xml:space="preserve">ower </w:t>
      </w:r>
      <w:ins w:id="205" w:author="Martin Cahill (NESO)" w:date="2025-04-23T19:11:00Z" w16du:dateUtc="2025-04-23T18:11:00Z">
        <w:r w:rsidR="00B7177B" w:rsidRPr="00767483">
          <w:rPr>
            <w:b/>
            <w:bCs/>
          </w:rPr>
          <w:t>S</w:t>
        </w:r>
      </w:ins>
      <w:del w:id="206" w:author="Martin Cahill (NESO)" w:date="2025-04-23T19:11:00Z" w16du:dateUtc="2025-04-23T18:11:00Z">
        <w:r w:rsidRPr="00767483" w:rsidDel="00B7177B">
          <w:rPr>
            <w:b/>
            <w:bCs/>
          </w:rPr>
          <w:delText>s</w:delText>
        </w:r>
      </w:del>
      <w:r w:rsidRPr="00767483">
        <w:rPr>
          <w:b/>
          <w:bCs/>
        </w:rPr>
        <w:t>tation</w:t>
      </w:r>
      <w:r w:rsidRPr="0053170D">
        <w:t xml:space="preserve"> TEC (MW); and </w:t>
      </w:r>
    </w:p>
    <w:p w14:paraId="5CAC9227" w14:textId="77777777" w:rsidR="00636937" w:rsidRDefault="00636937" w:rsidP="00636937">
      <w:pPr>
        <w:pStyle w:val="1"/>
        <w:ind w:left="1440"/>
        <w:rPr>
          <w:ins w:id="207" w:author="Martin Cahill (NESO)" w:date="2025-04-23T19:12:00Z" w16du:dateUtc="2025-04-23T18:12:00Z"/>
        </w:rPr>
      </w:pPr>
      <w:r w:rsidRPr="0053170D">
        <w:t>TEC</w:t>
      </w:r>
      <w:r w:rsidRPr="0053170D">
        <w:rPr>
          <w:vertAlign w:val="subscript"/>
        </w:rPr>
        <w:t xml:space="preserve">p </w:t>
      </w:r>
      <w:r w:rsidRPr="0053170D">
        <w:t xml:space="preserve">is the TEC (MW) applicable to that </w:t>
      </w:r>
      <w:r w:rsidRPr="00767483">
        <w:rPr>
          <w:b/>
          <w:bCs/>
        </w:rPr>
        <w:t>Power Station</w:t>
      </w:r>
      <w:r w:rsidRPr="0053170D">
        <w:t xml:space="preserve"> for that </w:t>
      </w:r>
      <w:r w:rsidRPr="00767483">
        <w:rPr>
          <w:b/>
          <w:bCs/>
        </w:rPr>
        <w:t>Settlement Period</w:t>
      </w:r>
      <w:r w:rsidRPr="0053170D">
        <w:t xml:space="preserve"> including any </w:t>
      </w:r>
      <w:r w:rsidRPr="00767483">
        <w:rPr>
          <w:b/>
          <w:bCs/>
        </w:rPr>
        <w:t>STTEC</w:t>
      </w:r>
      <w:r w:rsidRPr="0053170D">
        <w:t xml:space="preserve"> and </w:t>
      </w:r>
      <w:r w:rsidRPr="00767483">
        <w:rPr>
          <w:b/>
          <w:bCs/>
        </w:rPr>
        <w:t>LDTEC</w:t>
      </w:r>
      <w:r w:rsidRPr="0053170D">
        <w:t>, accounting for any trading</w:t>
      </w:r>
      <w:r>
        <w:t xml:space="preserve"> of TEC.</w:t>
      </w:r>
    </w:p>
    <w:p w14:paraId="78870264" w14:textId="77777777" w:rsidR="00B7177B" w:rsidRDefault="00B7177B" w:rsidP="00636937">
      <w:pPr>
        <w:pStyle w:val="1"/>
        <w:ind w:left="1440"/>
        <w:rPr>
          <w:ins w:id="208" w:author="Martin Cahill (NESO)" w:date="2025-04-23T19:12:00Z" w16du:dateUtc="2025-04-23T18:12:00Z"/>
        </w:rPr>
      </w:pPr>
    </w:p>
    <w:p w14:paraId="5396FB5F" w14:textId="3235660D" w:rsidR="00B7177B" w:rsidRPr="006A3B47" w:rsidRDefault="00B7177B" w:rsidP="00B7177B">
      <w:pPr>
        <w:pStyle w:val="1"/>
        <w:ind w:left="1440"/>
        <w:rPr>
          <w:ins w:id="209" w:author="Martin Cahill (NESO)" w:date="2025-04-23T19:12:00Z" w16du:dateUtc="2025-04-23T18:12:00Z"/>
          <w:b/>
          <w:bCs/>
        </w:rPr>
      </w:pPr>
      <w:ins w:id="210"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w:t>
        </w:r>
      </w:ins>
      <w:ins w:id="211" w:author="Martin Cahill (NESO)" w:date="2025-05-06T09:19:00Z" w16du:dateUtc="2025-05-06T08:19:00Z">
        <w:r w:rsidR="00DC5425">
          <w:t xml:space="preserve"> </w:t>
        </w:r>
        <w:r w:rsidR="00DC5425" w:rsidRPr="0053170D">
          <w:t>described in</w:t>
        </w:r>
      </w:ins>
      <w:ins w:id="212" w:author="Martin Cahill (NESO)" w:date="2025-04-23T19:12:00Z" w16du:dateUtc="2025-04-23T18:12:00Z">
        <w:r w:rsidRPr="0053170D">
          <w:t xml:space="preserve"> 14.15.7), where appropriate metering arrangements are in place, an ALF will be calculated for each </w:t>
        </w:r>
      </w:ins>
      <w:ins w:id="213" w:author="Martin Cahill (NESO)" w:date="2025-04-25T15:40:00Z" w16du:dateUtc="2025-04-25T14:40:00Z">
        <w:r w:rsidR="00357F71" w:rsidRPr="006A3B47">
          <w:rPr>
            <w:b/>
            <w:bCs/>
          </w:rPr>
          <w:t>BM Unit</w:t>
        </w:r>
      </w:ins>
      <w:ins w:id="214" w:author="Martin Cahill (NESO)" w:date="2025-04-23T19:12:00Z" w16du:dateUtc="2025-04-23T18:12:00Z">
        <w:r w:rsidRPr="0053170D">
          <w:t xml:space="preserve">. Note that the sum of GMWh for a multi technology </w:t>
        </w:r>
        <w:r w:rsidRPr="0053170D">
          <w:rPr>
            <w:b/>
            <w:bCs/>
          </w:rPr>
          <w:t>Power Station</w:t>
        </w:r>
        <w:r w:rsidRPr="0053170D">
          <w:t xml:space="preserve"> across </w:t>
        </w:r>
      </w:ins>
      <w:ins w:id="215" w:author="Martin Cahill (NESO)" w:date="2025-04-25T15:27:00Z" w16du:dateUtc="2025-04-25T14:27:00Z">
        <w:r w:rsidR="00487F62" w:rsidRPr="0053170D">
          <w:t xml:space="preserve">each </w:t>
        </w:r>
        <w:r w:rsidR="00487F62" w:rsidRPr="006A3B47">
          <w:rPr>
            <w:b/>
            <w:bCs/>
          </w:rPr>
          <w:t>BM Unit</w:t>
        </w:r>
      </w:ins>
      <w:ins w:id="216" w:author="Martin Cahill (NESO)" w:date="2025-04-23T19:12:00Z" w16du:dateUtc="2025-04-23T18:12:00Z">
        <w:r w:rsidRPr="0053170D">
          <w:t xml:space="preserve"> </w:t>
        </w:r>
      </w:ins>
      <w:ins w:id="217" w:author="Martin Cahill (NESO)" w:date="2025-04-25T15:26:00Z" w16du:dateUtc="2025-04-25T14:26:00Z">
        <w:r w:rsidR="00487F62" w:rsidRPr="0053170D">
          <w:t xml:space="preserve">may not </w:t>
        </w:r>
      </w:ins>
      <w:ins w:id="218" w:author="Martin Cahill (NESO)" w:date="2025-04-23T19:12:00Z" w16du:dateUtc="2025-04-23T18:12:00Z">
        <w:r w:rsidRPr="0053170D">
          <w:t xml:space="preserve">equal the total GMWh for the </w:t>
        </w:r>
        <w:r w:rsidRPr="0053170D">
          <w:rPr>
            <w:b/>
            <w:bCs/>
          </w:rPr>
          <w:t>Power Station</w:t>
        </w:r>
      </w:ins>
      <w:ins w:id="219" w:author="Martin Cahill (NESO)" w:date="2025-05-14T14:30:00Z" w16du:dateUtc="2025-05-14T13:30:00Z">
        <w:r w:rsidR="00D14BC8" w:rsidRPr="0053170D">
          <w:t>, for example where generation</w:t>
        </w:r>
      </w:ins>
      <w:ins w:id="220" w:author="Martin Cahill (NESO)" w:date="2025-05-14T14:42:00Z" w16du:dateUtc="2025-05-14T13:42:00Z">
        <w:r w:rsidR="00D14BC8" w:rsidRPr="0053170D">
          <w:t xml:space="preserve"> output</w:t>
        </w:r>
      </w:ins>
      <w:ins w:id="221" w:author="Martin Cahill (NESO)" w:date="2025-05-14T14:30:00Z" w16du:dateUtc="2025-05-14T13:30:00Z">
        <w:r w:rsidR="00D14BC8" w:rsidRPr="0053170D">
          <w:t xml:space="preserve"> from one </w:t>
        </w:r>
        <w:r w:rsidR="00D14BC8" w:rsidRPr="006A3B47">
          <w:rPr>
            <w:b/>
            <w:bCs/>
          </w:rPr>
          <w:t>BM Unit</w:t>
        </w:r>
        <w:r w:rsidR="00D14BC8" w:rsidRPr="0053170D">
          <w:t xml:space="preserve"> is imported </w:t>
        </w:r>
      </w:ins>
      <w:ins w:id="222" w:author="Martin Cahill (NESO)" w:date="2025-05-14T14:42:00Z" w16du:dateUtc="2025-05-14T13:42:00Z">
        <w:r w:rsidR="00D14BC8" w:rsidRPr="0053170D">
          <w:t>at</w:t>
        </w:r>
      </w:ins>
      <w:ins w:id="223" w:author="Martin Cahill (NESO)" w:date="2025-05-14T14:30:00Z" w16du:dateUtc="2025-05-14T13:30:00Z">
        <w:r w:rsidR="00D14BC8" w:rsidRPr="0053170D">
          <w:t xml:space="preserve"> another</w:t>
        </w:r>
      </w:ins>
      <w:ins w:id="224" w:author="Martin Cahill (NESO)" w:date="2025-05-14T14:42:00Z" w16du:dateUtc="2025-05-14T13:42:00Z">
        <w:r w:rsidR="00D14BC8" w:rsidRPr="0053170D">
          <w:t>.</w:t>
        </w:r>
      </w:ins>
    </w:p>
    <w:p w14:paraId="623658E8" w14:textId="77777777" w:rsidR="00B7177B" w:rsidRPr="0053170D" w:rsidRDefault="00B7177B" w:rsidP="00B7177B">
      <w:pPr>
        <w:pStyle w:val="1"/>
        <w:ind w:left="1440"/>
        <w:rPr>
          <w:ins w:id="225" w:author="Martin Cahill (NESO)" w:date="2025-04-23T19:12:00Z" w16du:dateUtc="2025-04-23T18:12:00Z"/>
        </w:rPr>
      </w:pPr>
    </w:p>
    <w:p w14:paraId="2B6654C2" w14:textId="77777777" w:rsidR="00FB77BA" w:rsidRPr="0053170D" w:rsidRDefault="00FB77BA" w:rsidP="00B7177B">
      <w:pPr>
        <w:pStyle w:val="1"/>
        <w:ind w:left="1440"/>
        <w:rPr>
          <w:ins w:id="226" w:author="Martin Cahill (NESO)" w:date="2025-04-24T08:54:00Z" w16du:dateUtc="2025-04-24T07:54:00Z"/>
        </w:rPr>
      </w:pPr>
    </w:p>
    <w:p w14:paraId="0FB02CB8" w14:textId="41451698" w:rsidR="00FB77BA" w:rsidRDefault="00000000" w:rsidP="00FB77BA">
      <w:pPr>
        <w:pStyle w:val="1"/>
        <w:ind w:left="1440"/>
        <w:rPr>
          <w:ins w:id="227" w:author="Martin Cahill (NESO)" w:date="2025-04-24T08:53:00Z" w16du:dateUtc="2025-04-24T07:53:00Z"/>
        </w:rPr>
      </w:pPr>
      <m:oMathPara>
        <m:oMath>
          <m:sSub>
            <m:sSubPr>
              <m:ctrlPr>
                <w:ins w:id="228" w:author="Martin Cahill (NESO)" w:date="2025-04-24T08:53:00Z" w16du:dateUtc="2025-04-24T07:53:00Z">
                  <w:rPr>
                    <w:rFonts w:ascii="Cambria Math" w:hAnsi="Cambria Math"/>
                    <w:i/>
                  </w:rPr>
                </w:ins>
              </m:ctrlPr>
            </m:sSubPr>
            <m:e>
              <m:r>
                <w:ins w:id="229" w:author="Martin Cahill (NESO)" w:date="2025-04-24T08:53:00Z" w16du:dateUtc="2025-04-24T07:53:00Z">
                  <w:rPr>
                    <w:rFonts w:ascii="Cambria Math" w:hAnsi="Cambria Math"/>
                  </w:rPr>
                  <m:t>ALF</m:t>
                </w:ins>
              </m:r>
            </m:e>
            <m:sub>
              <m:r>
                <w:ins w:id="230" w:author="Martin Cahill (NESO)" w:date="2025-04-24T08:53:00Z" w16du:dateUtc="2025-04-24T07:53:00Z">
                  <w:rPr>
                    <w:rFonts w:ascii="Cambria Math" w:hAnsi="Cambria Math"/>
                  </w:rPr>
                  <m:t>BMU</m:t>
                </w:ins>
              </m:r>
            </m:sub>
          </m:sSub>
          <m:r>
            <w:ins w:id="231" w:author="Martin Cahill (NESO)" w:date="2025-04-24T08:53:00Z" w16du:dateUtc="2025-04-24T07:53:00Z">
              <w:rPr>
                <w:rFonts w:ascii="Cambria Math" w:hAnsi="Cambria Math"/>
              </w:rPr>
              <m:t>=</m:t>
            </w:ins>
          </m:r>
          <m:f>
            <m:fPr>
              <m:ctrlPr>
                <w:ins w:id="232" w:author="Martin Cahill (NESO)" w:date="2025-04-24T08:53:00Z" w16du:dateUtc="2025-04-24T07:53:00Z">
                  <w:rPr>
                    <w:rFonts w:ascii="Cambria Math" w:hAnsi="Cambria Math"/>
                    <w:i/>
                  </w:rPr>
                </w:ins>
              </m:ctrlPr>
            </m:fPr>
            <m:num>
              <m:nary>
                <m:naryPr>
                  <m:chr m:val="∑"/>
                  <m:limLoc m:val="undOvr"/>
                  <m:ctrlPr>
                    <w:ins w:id="233" w:author="Martin Cahill (NESO)" w:date="2025-04-24T08:53:00Z" w16du:dateUtc="2025-04-24T07:53:00Z">
                      <w:rPr>
                        <w:rFonts w:ascii="Cambria Math" w:hAnsi="Cambria Math"/>
                        <w:i/>
                      </w:rPr>
                    </w:ins>
                  </m:ctrlPr>
                </m:naryPr>
                <m:sub>
                  <m:r>
                    <w:ins w:id="234" w:author="Martin Cahill (NESO)" w:date="2025-04-24T08:53:00Z" w16du:dateUtc="2025-04-24T07:53:00Z">
                      <w:rPr>
                        <w:rFonts w:ascii="Cambria Math" w:hAnsi="Cambria Math"/>
                      </w:rPr>
                      <m:t>p=1</m:t>
                    </w:ins>
                  </m:r>
                </m:sub>
                <m:sup>
                  <m:r>
                    <w:ins w:id="235" w:author="Martin Cahill (NESO)" w:date="2025-04-24T08:53:00Z" w16du:dateUtc="2025-04-24T07:53:00Z">
                      <w:rPr>
                        <w:rFonts w:ascii="Cambria Math" w:hAnsi="Cambria Math"/>
                      </w:rPr>
                      <m:t>17520</m:t>
                    </w:ins>
                  </m:r>
                </m:sup>
                <m:e>
                  <m:sSub>
                    <m:sSubPr>
                      <m:ctrlPr>
                        <w:ins w:id="236" w:author="Martin Cahill (NESO)" w:date="2025-04-24T08:53:00Z" w16du:dateUtc="2025-04-24T07:53:00Z">
                          <w:rPr>
                            <w:rFonts w:ascii="Cambria Math" w:hAnsi="Cambria Math"/>
                            <w:i/>
                          </w:rPr>
                        </w:ins>
                      </m:ctrlPr>
                    </m:sSubPr>
                    <m:e>
                      <m:r>
                        <w:ins w:id="237" w:author="Martin Cahill (NESO)" w:date="2025-04-24T08:53:00Z" w16du:dateUtc="2025-04-24T07:53:00Z">
                          <w:rPr>
                            <w:rFonts w:ascii="Cambria Math" w:hAnsi="Cambria Math"/>
                          </w:rPr>
                          <m:t>GMWh</m:t>
                        </w:ins>
                      </m:r>
                    </m:e>
                    <m:sub>
                      <m:r>
                        <w:ins w:id="238" w:author="Martin Cahill (NESO)" w:date="2025-04-24T08:53:00Z" w16du:dateUtc="2025-04-24T07:53:00Z">
                          <w:rPr>
                            <w:rFonts w:ascii="Cambria Math" w:hAnsi="Cambria Math"/>
                          </w:rPr>
                          <m:t>pBMU</m:t>
                        </w:ins>
                      </m:r>
                    </m:sub>
                  </m:sSub>
                </m:e>
              </m:nary>
            </m:num>
            <m:den>
              <m:nary>
                <m:naryPr>
                  <m:chr m:val="∑"/>
                  <m:limLoc m:val="undOvr"/>
                  <m:ctrlPr>
                    <w:ins w:id="239" w:author="Martin Cahill (NESO)" w:date="2025-04-24T08:53:00Z" w16du:dateUtc="2025-04-24T07:53:00Z">
                      <w:rPr>
                        <w:rFonts w:ascii="Cambria Math" w:hAnsi="Cambria Math"/>
                        <w:i/>
                      </w:rPr>
                    </w:ins>
                  </m:ctrlPr>
                </m:naryPr>
                <m:sub>
                  <m:r>
                    <w:ins w:id="240" w:author="Martin Cahill (NESO)" w:date="2025-04-24T08:53:00Z" w16du:dateUtc="2025-04-24T07:53:00Z">
                      <w:rPr>
                        <w:rFonts w:ascii="Cambria Math" w:hAnsi="Cambria Math"/>
                      </w:rPr>
                      <m:t>p=1</m:t>
                    </w:ins>
                  </m:r>
                </m:sub>
                <m:sup>
                  <m:r>
                    <w:ins w:id="241" w:author="Martin Cahill (NESO)" w:date="2025-04-24T08:53:00Z" w16du:dateUtc="2025-04-24T07:53:00Z">
                      <w:rPr>
                        <w:rFonts w:ascii="Cambria Math" w:hAnsi="Cambria Math"/>
                      </w:rPr>
                      <m:t>17520</m:t>
                    </w:ins>
                  </m:r>
                </m:sup>
                <m:e>
                  <m:sSub>
                    <m:sSubPr>
                      <m:ctrlPr>
                        <w:ins w:id="242" w:author="Martin Cahill (NESO)" w:date="2025-04-24T08:53:00Z" w16du:dateUtc="2025-04-24T07:53:00Z">
                          <w:rPr>
                            <w:rFonts w:ascii="Cambria Math" w:hAnsi="Cambria Math"/>
                            <w:i/>
                          </w:rPr>
                        </w:ins>
                      </m:ctrlPr>
                    </m:sSubPr>
                    <m:e>
                      <m:r>
                        <w:ins w:id="243" w:author="Martin Cahill (NESO)" w:date="2025-04-24T08:58:00Z" w16du:dateUtc="2025-04-24T07:58:00Z">
                          <w:rPr>
                            <w:rFonts w:ascii="Cambria Math" w:hAnsi="Cambria Math"/>
                          </w:rPr>
                          <m:t>MTEC</m:t>
                        </w:ins>
                      </m:r>
                    </m:e>
                    <m:sub>
                      <m:r>
                        <w:ins w:id="244" w:author="Martin Cahill (NESO)" w:date="2025-04-24T08:53:00Z" w16du:dateUtc="2025-04-24T07:53:00Z">
                          <w:rPr>
                            <w:rFonts w:ascii="Cambria Math" w:hAnsi="Cambria Math"/>
                          </w:rPr>
                          <m:t>pBMU</m:t>
                        </w:ins>
                      </m:r>
                    </m:sub>
                  </m:sSub>
                  <m:r>
                    <w:ins w:id="245" w:author="Martin Cahill (NESO)" w:date="2025-04-24T08:53:00Z" w16du:dateUtc="2025-04-24T07:53:00Z">
                      <w:rPr>
                        <w:rFonts w:ascii="Cambria Math" w:hAnsi="Cambria Math"/>
                      </w:rPr>
                      <m:t>×0.5</m:t>
                    </w:ins>
                  </m:r>
                </m:e>
              </m:nary>
            </m:den>
          </m:f>
        </m:oMath>
      </m:oMathPara>
    </w:p>
    <w:p w14:paraId="2F866BCD" w14:textId="77777777" w:rsidR="00FB77BA" w:rsidRDefault="00FB77BA" w:rsidP="00B7177B">
      <w:pPr>
        <w:pStyle w:val="1"/>
        <w:ind w:left="1440"/>
        <w:rPr>
          <w:ins w:id="246" w:author="Martin Cahill (NESO)" w:date="2025-04-23T19:12:00Z" w16du:dateUtc="2025-04-23T18:12:00Z"/>
        </w:rPr>
      </w:pPr>
    </w:p>
    <w:p w14:paraId="71946800" w14:textId="77777777" w:rsidR="00B7177B" w:rsidRDefault="00B7177B" w:rsidP="00B7177B">
      <w:pPr>
        <w:pStyle w:val="1"/>
        <w:ind w:left="1440"/>
        <w:rPr>
          <w:ins w:id="247" w:author="Martin Cahill (NESO)" w:date="2025-04-23T19:12:00Z" w16du:dateUtc="2025-04-23T18:12:00Z"/>
        </w:rPr>
      </w:pPr>
      <w:ins w:id="248" w:author="Martin Cahill (NESO)" w:date="2025-04-23T19:12:00Z" w16du:dateUtc="2025-04-23T18:12:00Z">
        <w:r>
          <w:t>Where:</w:t>
        </w:r>
      </w:ins>
    </w:p>
    <w:p w14:paraId="4C2772A9" w14:textId="77777777" w:rsidR="00FB77BA" w:rsidRPr="00316681" w:rsidRDefault="00FB77BA" w:rsidP="00FB77BA">
      <w:pPr>
        <w:pStyle w:val="1"/>
        <w:ind w:left="1440"/>
        <w:rPr>
          <w:ins w:id="249" w:author="Martin Cahill (NESO)" w:date="2025-04-25T15:43:00Z" w16du:dateUtc="2025-04-25T14:43:00Z"/>
          <w:b/>
          <w:bCs/>
        </w:rPr>
      </w:pPr>
      <w:ins w:id="250" w:author="Martin Cahill (NESO)" w:date="2025-04-24T08:55:00Z" w16du:dateUtc="2025-04-24T07:55:00Z">
        <w:r w:rsidRPr="00DC0138">
          <w:t>ALF</w:t>
        </w:r>
        <w:r w:rsidRPr="00DC0138">
          <w:rPr>
            <w:vertAlign w:val="subscript"/>
          </w:rPr>
          <w:t>BMU</w:t>
        </w:r>
        <w:r w:rsidRPr="00DC0138">
          <w:t xml:space="preserve"> is the ALF for a </w:t>
        </w:r>
        <w:r w:rsidRPr="00DC0138">
          <w:rPr>
            <w:b/>
            <w:bCs/>
          </w:rPr>
          <w:t>BM Unit</w:t>
        </w:r>
        <w:r w:rsidRPr="00DC0138">
          <w:t xml:space="preserve"> at a multi technology </w:t>
        </w:r>
        <w:r w:rsidRPr="00DC0138">
          <w:rPr>
            <w:b/>
            <w:bCs/>
          </w:rPr>
          <w:t>Power Station</w:t>
        </w:r>
      </w:ins>
    </w:p>
    <w:p w14:paraId="01A542B0" w14:textId="7AC1802D" w:rsidR="00572DCE" w:rsidRPr="00DC0138" w:rsidRDefault="00572DCE" w:rsidP="00FB77BA">
      <w:pPr>
        <w:pStyle w:val="1"/>
        <w:ind w:left="1440"/>
        <w:rPr>
          <w:ins w:id="251" w:author="Martin Cahill (NESO)" w:date="2025-04-24T08:55:00Z" w16du:dateUtc="2025-04-24T07:55:00Z"/>
        </w:rPr>
      </w:pPr>
      <w:ins w:id="252" w:author="Martin Cahill (NESO)" w:date="2025-04-25T15:43:00Z" w16du:dateUtc="2025-04-25T14:43:00Z">
        <w:r w:rsidRPr="00316681">
          <w:t>p is the settlement period</w:t>
        </w:r>
      </w:ins>
      <w:ins w:id="253" w:author="Martin Cahill [NESO]" w:date="2025-06-04T14:57:00Z" w16du:dateUtc="2025-06-04T13:57:00Z">
        <w:r w:rsidR="009F16C0" w:rsidRPr="00316681">
          <w:t>.</w:t>
        </w:r>
      </w:ins>
    </w:p>
    <w:p w14:paraId="1CB8D3F8" w14:textId="482A9A56" w:rsidR="00FB77BA" w:rsidRPr="00DC0138" w:rsidRDefault="00FB77BA" w:rsidP="00FB77BA">
      <w:pPr>
        <w:pStyle w:val="1"/>
        <w:ind w:left="1440"/>
        <w:rPr>
          <w:ins w:id="254" w:author="Martin Cahill (NESO)" w:date="2025-04-24T08:55:00Z" w16du:dateUtc="2025-04-24T07:55:00Z"/>
          <w:b/>
          <w:bCs/>
        </w:rPr>
      </w:pPr>
      <w:ins w:id="255" w:author="Martin Cahill (NESO)" w:date="2025-04-24T08:55:00Z" w16du:dateUtc="2025-04-24T07:55:00Z">
        <w:r w:rsidRPr="00DC0138">
          <w:t>GMWh</w:t>
        </w:r>
        <w:r w:rsidRPr="00DC0138">
          <w:rPr>
            <w:vertAlign w:val="subscript"/>
          </w:rPr>
          <w:t>pBMU</w:t>
        </w:r>
        <w:r w:rsidRPr="00DC0138">
          <w:t xml:space="preserve"> is the maximum of FPN or actual metered output in a </w:t>
        </w:r>
        <w:r w:rsidRPr="00DC0138">
          <w:rPr>
            <w:b/>
            <w:bCs/>
          </w:rPr>
          <w:t xml:space="preserve">Settlement Period </w:t>
        </w:r>
        <w:r w:rsidRPr="00DC0138">
          <w:t xml:space="preserve">related to a </w:t>
        </w:r>
        <w:r w:rsidRPr="00DC0138">
          <w:rPr>
            <w:b/>
            <w:bCs/>
          </w:rPr>
          <w:t>BM Unit</w:t>
        </w:r>
      </w:ins>
      <w:ins w:id="256" w:author="Martin Cahill [NESO]" w:date="2025-06-04T14:57:00Z" w16du:dateUtc="2025-06-04T13:57:00Z">
        <w:r w:rsidR="009F16C0" w:rsidRPr="00316681">
          <w:rPr>
            <w:b/>
            <w:bCs/>
          </w:rPr>
          <w:t>.</w:t>
        </w:r>
      </w:ins>
      <w:ins w:id="257" w:author="Martin Cahill (NESO)" w:date="2025-04-24T08:55:00Z" w16du:dateUtc="2025-04-24T07:55:00Z">
        <w:r w:rsidRPr="00DC0138">
          <w:t xml:space="preserve"> </w:t>
        </w:r>
      </w:ins>
    </w:p>
    <w:p w14:paraId="6454E38D" w14:textId="6802DA51" w:rsidR="00E226C7" w:rsidRPr="00DC0138" w:rsidRDefault="00FB77BA" w:rsidP="00E226C7">
      <w:pPr>
        <w:pStyle w:val="1"/>
        <w:ind w:left="1440"/>
        <w:rPr>
          <w:ins w:id="258" w:author="Martin Cahill (NESO)" w:date="2025-04-29T14:41:00Z" w16du:dateUtc="2025-04-29T13:41:00Z"/>
        </w:rPr>
      </w:pPr>
      <w:ins w:id="259" w:author="Martin Cahill (NESO)" w:date="2025-04-24T08:58:00Z" w16du:dateUtc="2025-04-24T07:58:00Z">
        <w:r w:rsidRPr="00DC0138">
          <w:t>MTEC</w:t>
        </w:r>
      </w:ins>
      <w:ins w:id="260" w:author="Martin Cahill (NESO)" w:date="2025-04-24T08:55:00Z" w16du:dateUtc="2025-04-24T07:55:00Z">
        <w:r w:rsidRPr="00DC0138">
          <w:rPr>
            <w:vertAlign w:val="subscript"/>
          </w:rPr>
          <w:t>pBMU</w:t>
        </w:r>
        <w:r w:rsidRPr="00DC0138">
          <w:t xml:space="preserve"> is the </w:t>
        </w:r>
      </w:ins>
      <w:ins w:id="261" w:author="Martin Cahill (NESO)" w:date="2025-05-06T09:21:00Z" w16du:dateUtc="2025-05-06T08:21:00Z">
        <w:r w:rsidR="00DC5425" w:rsidRPr="00316681">
          <w:t>m</w:t>
        </w:r>
      </w:ins>
      <w:ins w:id="262" w:author="Martin Cahill (NESO)" w:date="2025-04-24T09:01:00Z" w16du:dateUtc="2025-04-24T08:01:00Z">
        <w:r w:rsidR="00590850" w:rsidRPr="00DC0138">
          <w:t xml:space="preserve">ulti </w:t>
        </w:r>
      </w:ins>
      <w:ins w:id="263" w:author="Martin Cahill (NESO)" w:date="2025-05-06T09:21:00Z" w16du:dateUtc="2025-05-06T08:21:00Z">
        <w:r w:rsidR="00DC5425" w:rsidRPr="00316681">
          <w:t>t</w:t>
        </w:r>
      </w:ins>
      <w:ins w:id="264" w:author="Martin Cahill (NESO)" w:date="2025-04-24T09:01:00Z" w16du:dateUtc="2025-04-24T08:01:00Z">
        <w:r w:rsidR="00590850" w:rsidRPr="00DC0138">
          <w:t xml:space="preserve">echnology </w:t>
        </w:r>
        <w:r w:rsidR="00590850" w:rsidRPr="00316681">
          <w:rPr>
            <w:b/>
            <w:bCs/>
          </w:rPr>
          <w:t>Power Station</w:t>
        </w:r>
        <w:r w:rsidR="00590850" w:rsidRPr="00DC0138">
          <w:t xml:space="preserve"> TEC</w:t>
        </w:r>
      </w:ins>
      <w:ins w:id="265" w:author="Martin Cahill (NESO)" w:date="2025-04-24T08:55:00Z" w16du:dateUtc="2025-04-24T07:55:00Z">
        <w:r w:rsidRPr="00DC0138">
          <w:t xml:space="preserve"> of a </w:t>
        </w:r>
        <w:r w:rsidRPr="00DC0138">
          <w:rPr>
            <w:b/>
            <w:bCs/>
          </w:rPr>
          <w:t>BM Unit</w:t>
        </w:r>
      </w:ins>
      <w:ins w:id="266" w:author="Martin Cahill [NESO]" w:date="2025-06-04T14:57:00Z" w16du:dateUtc="2025-06-04T13:57:00Z">
        <w:r w:rsidR="009F16C0" w:rsidRPr="00EE485C">
          <w:t>.</w:t>
        </w:r>
      </w:ins>
      <w:ins w:id="267" w:author="Martin Cahill (NESO)" w:date="2025-04-24T08:55:00Z" w16du:dateUtc="2025-04-24T07:55:00Z">
        <w:r w:rsidRPr="00DC0138">
          <w:t xml:space="preserve"> applicable to that </w:t>
        </w:r>
        <w:r w:rsidRPr="00DC0138">
          <w:rPr>
            <w:b/>
            <w:bCs/>
          </w:rPr>
          <w:t>Power Station</w:t>
        </w:r>
        <w:r w:rsidRPr="00DC0138">
          <w:t xml:space="preserve"> for that </w:t>
        </w:r>
        <w:r w:rsidRPr="00DC0138">
          <w:rPr>
            <w:b/>
            <w:bCs/>
          </w:rPr>
          <w:t>Settlement Period</w:t>
        </w:r>
      </w:ins>
      <w:ins w:id="268" w:author="Martin Cahill (NESO)" w:date="2025-04-24T09:01:00Z" w16du:dateUtc="2025-04-24T08:01:00Z">
        <w:r w:rsidR="00590850" w:rsidRPr="00DC0138">
          <w:rPr>
            <w:b/>
            <w:bCs/>
          </w:rPr>
          <w:t xml:space="preserve">, </w:t>
        </w:r>
        <w:r w:rsidR="00590850" w:rsidRPr="00316681">
          <w:t>as described in 14.18.7</w:t>
        </w:r>
      </w:ins>
      <w:ins w:id="269" w:author="Martin Cahill [NESO]" w:date="2025-06-04T14:57:00Z" w16du:dateUtc="2025-06-04T13:57:00Z">
        <w:r w:rsidR="009F16C0" w:rsidRPr="00DC0138">
          <w:t>.</w:t>
        </w:r>
      </w:ins>
      <w:ins w:id="270" w:author="Martin Cahill (NESO)" w:date="2025-05-14T15:01:00Z" w16du:dateUtc="2025-05-14T14:01:00Z">
        <w:r w:rsidR="005E582F" w:rsidRPr="00DC0138">
          <w:br/>
        </w:r>
      </w:ins>
    </w:p>
    <w:p w14:paraId="07B440F7" w14:textId="4D3D89A7" w:rsidR="00E226C7" w:rsidRPr="00DC0138" w:rsidRDefault="00E226C7" w:rsidP="00FB77BA">
      <w:pPr>
        <w:pStyle w:val="1"/>
        <w:ind w:left="1440"/>
        <w:rPr>
          <w:ins w:id="271" w:author="Martin Cahill (NESO)" w:date="2025-04-29T14:45:00Z" w16du:dateUtc="2025-04-29T13:45:00Z"/>
        </w:rPr>
      </w:pPr>
      <w:ins w:id="272" w:author="Martin Cahill (NESO)" w:date="2025-04-29T14:41:00Z" w16du:dateUtc="2025-04-29T13:41:00Z">
        <w:r w:rsidRPr="00DC0138">
          <w:t xml:space="preserve">Where a </w:t>
        </w:r>
      </w:ins>
      <w:ins w:id="273" w:author="Martin Cahill (NESO)" w:date="2025-04-29T14:43:00Z" w16du:dateUtc="2025-04-29T13:43:00Z">
        <w:r w:rsidRPr="00316681">
          <w:rPr>
            <w:b/>
            <w:bCs/>
          </w:rPr>
          <w:t>Power Station</w:t>
        </w:r>
        <w:r w:rsidRPr="00DC0138">
          <w:t xml:space="preserve"> uses a generic ALF as described in 14.15.107 and 14.1</w:t>
        </w:r>
      </w:ins>
      <w:ins w:id="274" w:author="Martin Cahill (NESO)" w:date="2025-04-29T14:44:00Z" w16du:dateUtc="2025-04-29T13:44:00Z">
        <w:r w:rsidRPr="00DC0138">
          <w:t>5.111-14.15.114,</w:t>
        </w:r>
      </w:ins>
      <w:ins w:id="275" w:author="Martin Cahill (NESO)" w:date="2025-04-29T14:41:00Z" w16du:dateUtc="2025-04-29T13:41:00Z">
        <w:r w:rsidRPr="00DC0138">
          <w:t xml:space="preserve"> </w:t>
        </w:r>
      </w:ins>
      <w:ins w:id="276" w:author="Martin Cahill (NESO)" w:date="2025-04-29T14:45:00Z" w16du:dateUtc="2025-04-29T13:45:00Z">
        <w:r w:rsidRPr="00DC0138">
          <w:t>GM</w:t>
        </w:r>
      </w:ins>
      <w:ins w:id="277" w:author="Martin Cahill [NESO]" w:date="2025-06-18T09:58:00Z" w16du:dateUtc="2025-06-18T08:58:00Z">
        <w:r w:rsidR="003F0471">
          <w:t>W</w:t>
        </w:r>
      </w:ins>
      <w:ins w:id="278" w:author="Martin Cahill (NESO)" w:date="2025-04-29T14:45:00Z" w16du:dateUtc="2025-04-29T13:45:00Z">
        <w:r w:rsidRPr="00DC0138">
          <w:t>h</w:t>
        </w:r>
        <w:r w:rsidRPr="00316681">
          <w:rPr>
            <w:vertAlign w:val="subscript"/>
          </w:rPr>
          <w:t>pBMU</w:t>
        </w:r>
        <w:r w:rsidRPr="00DC0138">
          <w:t xml:space="preserve"> can be estimated using:</w:t>
        </w:r>
      </w:ins>
    </w:p>
    <w:p w14:paraId="5E7EC95A" w14:textId="4C2A0D52" w:rsidR="00E226C7" w:rsidRPr="00DC0138" w:rsidRDefault="00000000" w:rsidP="00FB77BA">
      <w:pPr>
        <w:pStyle w:val="1"/>
        <w:ind w:left="1440"/>
        <w:rPr>
          <w:ins w:id="279" w:author="Martin Cahill (NESO)" w:date="2025-05-14T15:04:00Z" w16du:dateUtc="2025-05-14T14:04:00Z"/>
        </w:rPr>
      </w:pPr>
      <m:oMathPara>
        <m:oMath>
          <m:sSub>
            <m:sSubPr>
              <m:ctrlPr>
                <w:ins w:id="280" w:author="Martin Cahill (NESO)" w:date="2025-04-29T14:45:00Z" w16du:dateUtc="2025-04-29T13:45:00Z">
                  <w:rPr>
                    <w:rFonts w:ascii="Cambria Math" w:hAnsi="Cambria Math"/>
                    <w:i/>
                  </w:rPr>
                </w:ins>
              </m:ctrlPr>
            </m:sSubPr>
            <m:e>
              <m:r>
                <w:ins w:id="281" w:author="Martin Cahill (NESO)" w:date="2025-04-29T14:45:00Z" w16du:dateUtc="2025-04-29T13:45:00Z">
                  <w:rPr>
                    <w:rFonts w:ascii="Cambria Math" w:hAnsi="Cambria Math"/>
                  </w:rPr>
                  <m:t>GMWh</m:t>
                </w:ins>
              </m:r>
            </m:e>
            <m:sub>
              <m:r>
                <w:ins w:id="282" w:author="Martin Cahill (NESO)" w:date="2025-04-29T14:45:00Z" w16du:dateUtc="2025-04-29T13:45:00Z">
                  <w:rPr>
                    <w:rFonts w:ascii="Cambria Math" w:hAnsi="Cambria Math"/>
                  </w:rPr>
                  <m:t>pBMU</m:t>
                </w:ins>
              </m:r>
            </m:sub>
          </m:sSub>
          <m:r>
            <w:ins w:id="283" w:author="Martin Cahill (NESO)" w:date="2025-04-29T14:45:00Z" w16du:dateUtc="2025-04-29T13:45:00Z">
              <w:rPr>
                <w:rFonts w:ascii="Cambria Math" w:hAnsi="Cambria Math"/>
              </w:rPr>
              <m:t>=</m:t>
            </w:ins>
          </m:r>
          <m:sSub>
            <m:sSubPr>
              <m:ctrlPr>
                <w:ins w:id="284" w:author="Martin Cahill (NESO)" w:date="2025-04-29T14:46:00Z" w16du:dateUtc="2025-04-29T13:46:00Z">
                  <w:rPr>
                    <w:rFonts w:ascii="Cambria Math" w:hAnsi="Cambria Math"/>
                    <w:i/>
                  </w:rPr>
                </w:ins>
              </m:ctrlPr>
            </m:sSubPr>
            <m:e>
              <m:r>
                <w:ins w:id="285" w:author="Martin Cahill (NESO)" w:date="2025-04-29T14:46:00Z" w16du:dateUtc="2025-04-29T13:46:00Z">
                  <w:rPr>
                    <w:rFonts w:ascii="Cambria Math" w:hAnsi="Cambria Math"/>
                  </w:rPr>
                  <m:t>Generic ALF</m:t>
                </w:ins>
              </m:r>
            </m:e>
            <m:sub>
              <m:r>
                <w:ins w:id="286" w:author="Martin Cahill (NESO)" w:date="2025-04-29T14:46:00Z" w16du:dateUtc="2025-04-29T13:46:00Z">
                  <w:rPr>
                    <w:rFonts w:ascii="Cambria Math" w:hAnsi="Cambria Math"/>
                  </w:rPr>
                  <m:t>BMU</m:t>
                </w:ins>
              </m:r>
            </m:sub>
          </m:sSub>
          <m:r>
            <w:ins w:id="287" w:author="Martin Cahill (NESO)" w:date="2025-04-29T14:46:00Z" w16du:dateUtc="2025-04-29T13:46:00Z">
              <w:rPr>
                <w:rFonts w:ascii="Cambria Math" w:hAnsi="Cambria Math"/>
              </w:rPr>
              <m:t>×</m:t>
            </w:ins>
          </m:r>
          <m:sSub>
            <m:sSubPr>
              <m:ctrlPr>
                <w:ins w:id="288" w:author="Martin Cahill (NESO)" w:date="2025-04-29T14:46:00Z" w16du:dateUtc="2025-04-29T13:46:00Z">
                  <w:rPr>
                    <w:rFonts w:ascii="Cambria Math" w:hAnsi="Cambria Math"/>
                    <w:i/>
                  </w:rPr>
                </w:ins>
              </m:ctrlPr>
            </m:sSubPr>
            <m:e>
              <m:r>
                <w:ins w:id="289" w:author="Martin Cahill (NESO)" w:date="2025-04-29T14:46:00Z" w16du:dateUtc="2025-04-29T13:46:00Z">
                  <w:rPr>
                    <w:rFonts w:ascii="Cambria Math" w:hAnsi="Cambria Math"/>
                  </w:rPr>
                  <m:t>Inst</m:t>
                </w:ins>
              </m:r>
              <m:r>
                <w:ins w:id="290" w:author="Martin Cahill (NESO)" w:date="2025-04-29T14:47:00Z" w16du:dateUtc="2025-04-29T13:47:00Z">
                  <w:rPr>
                    <w:rFonts w:ascii="Cambria Math" w:hAnsi="Cambria Math"/>
                  </w:rPr>
                  <m:t>alled Capacity</m:t>
                </w:ins>
              </m:r>
            </m:e>
            <m:sub>
              <m:r>
                <w:ins w:id="291" w:author="Martin Cahill (NESO)" w:date="2025-04-29T14:46:00Z" w16du:dateUtc="2025-04-29T13:46:00Z">
                  <w:rPr>
                    <w:rFonts w:ascii="Cambria Math" w:hAnsi="Cambria Math"/>
                  </w:rPr>
                  <m:t>BMU</m:t>
                </w:ins>
              </m:r>
            </m:sub>
          </m:sSub>
          <m:r>
            <w:ins w:id="292" w:author="Martin Cahill (NESO)" w:date="2025-04-29T14:46:00Z" w16du:dateUtc="2025-04-29T13:46:00Z">
              <w:rPr>
                <w:rFonts w:ascii="Cambria Math" w:hAnsi="Cambria Math"/>
              </w:rPr>
              <m:t>×8760</m:t>
            </w:ins>
          </m:r>
        </m:oMath>
      </m:oMathPara>
    </w:p>
    <w:p w14:paraId="710A8613" w14:textId="77777777" w:rsidR="00771482" w:rsidRDefault="001405CB" w:rsidP="00FB77BA">
      <w:pPr>
        <w:pStyle w:val="1"/>
        <w:ind w:left="1440"/>
        <w:rPr>
          <w:ins w:id="293" w:author="Martin Cahill [NESO]" w:date="2025-06-19T07:58:00Z" w16du:dateUtc="2025-06-19T06:58:00Z"/>
        </w:rPr>
      </w:pPr>
      <w:ins w:id="294" w:author="Martin Cahill (NESO)" w:date="2025-05-14T15:16:00Z" w16du:dateUtc="2025-05-14T14:16:00Z">
        <w:r w:rsidRPr="00566492">
          <w:br/>
        </w:r>
      </w:ins>
      <w:ins w:id="295" w:author="Martin Cahill (NESO)" w:date="2025-05-14T15:04:00Z" w16du:dateUtc="2025-05-14T14:04:00Z">
        <w:r w:rsidR="005E582F" w:rsidRPr="00DC0138">
          <w:t>Where</w:t>
        </w:r>
      </w:ins>
      <w:ins w:id="296" w:author="Martin Cahill [NESO]" w:date="2025-06-19T07:58:00Z" w16du:dateUtc="2025-06-19T06:58:00Z">
        <w:r w:rsidR="00771482">
          <w:t>:</w:t>
        </w:r>
      </w:ins>
    </w:p>
    <w:p w14:paraId="3FFA4326" w14:textId="07E2A6C3" w:rsidR="005E582F" w:rsidRDefault="005E582F" w:rsidP="00FB77BA">
      <w:pPr>
        <w:pStyle w:val="1"/>
        <w:ind w:left="1440"/>
        <w:rPr>
          <w:ins w:id="297" w:author="Martin Cahill (NESO)" w:date="2025-05-14T15:16:00Z" w16du:dateUtc="2025-05-14T14:16:00Z"/>
        </w:rPr>
      </w:pPr>
      <w:ins w:id="298" w:author="Martin Cahill (NESO)" w:date="2025-05-14T15:04:00Z" w16du:dateUtc="2025-05-14T14:04:00Z">
        <w:r w:rsidRPr="00DC0138">
          <w:t>Generic ALF</w:t>
        </w:r>
        <w:r w:rsidRPr="00566492">
          <w:rPr>
            <w:vertAlign w:val="subscript"/>
          </w:rPr>
          <w:t>BMU</w:t>
        </w:r>
        <w:r w:rsidRPr="00DC0138">
          <w:t xml:space="preserve"> is the Generic A</w:t>
        </w:r>
      </w:ins>
      <w:ins w:id="299" w:author="Martin Cahill (NESO)" w:date="2025-05-14T15:06:00Z" w16du:dateUtc="2025-05-14T14:06:00Z">
        <w:r w:rsidRPr="00DC0138">
          <w:t xml:space="preserve">nnual </w:t>
        </w:r>
      </w:ins>
      <w:ins w:id="300" w:author="Martin Cahill (NESO)" w:date="2025-05-14T15:04:00Z" w16du:dateUtc="2025-05-14T14:04:00Z">
        <w:r w:rsidRPr="00DC0138">
          <w:t>L</w:t>
        </w:r>
      </w:ins>
      <w:ins w:id="301" w:author="Martin Cahill (NESO)" w:date="2025-05-14T15:06:00Z" w16du:dateUtc="2025-05-14T14:06:00Z">
        <w:r w:rsidRPr="00DC0138">
          <w:t xml:space="preserve">oad </w:t>
        </w:r>
      </w:ins>
      <w:ins w:id="302" w:author="Martin Cahill (NESO)" w:date="2025-05-14T15:04:00Z" w16du:dateUtc="2025-05-14T14:04:00Z">
        <w:r w:rsidRPr="00DC0138">
          <w:t>F</w:t>
        </w:r>
      </w:ins>
      <w:ins w:id="303" w:author="Martin Cahill (NESO)" w:date="2025-05-14T15:06:00Z" w16du:dateUtc="2025-05-14T14:06:00Z">
        <w:r w:rsidRPr="00DC0138">
          <w:t>actor</w:t>
        </w:r>
      </w:ins>
      <w:ins w:id="304" w:author="Martin Cahill (NESO)" w:date="2025-05-14T15:04:00Z" w16du:dateUtc="2025-05-14T14:04:00Z">
        <w:r w:rsidRPr="00DC0138">
          <w:t xml:space="preserve"> for</w:t>
        </w:r>
      </w:ins>
      <w:ins w:id="305" w:author="Martin Cahill (NESO)" w:date="2025-05-14T15:06:00Z" w16du:dateUtc="2025-05-14T14:06:00Z">
        <w:r w:rsidRPr="00DC0138">
          <w:t xml:space="preserve"> the technology type o</w:t>
        </w:r>
      </w:ins>
      <w:ins w:id="306" w:author="Martin Cahill (NESO)" w:date="2025-05-14T15:07:00Z" w16du:dateUtc="2025-05-14T14:07:00Z">
        <w:r w:rsidRPr="00DC0138">
          <w:t xml:space="preserve">f a </w:t>
        </w:r>
        <w:r w:rsidRPr="00566492">
          <w:rPr>
            <w:b/>
            <w:bCs/>
          </w:rPr>
          <w:t>BM Unit</w:t>
        </w:r>
      </w:ins>
      <w:ins w:id="307" w:author="Martin Cahill [NESO]" w:date="2025-06-18T09:59:00Z" w16du:dateUtc="2025-06-18T08:59:00Z">
        <w:r w:rsidR="009D6C02">
          <w:rPr>
            <w:b/>
            <w:bCs/>
          </w:rPr>
          <w:t>.</w:t>
        </w:r>
      </w:ins>
      <w:ins w:id="308" w:author="Martin Cahill (NESO)" w:date="2025-05-14T15:04:00Z" w16du:dateUtc="2025-05-14T14:04:00Z">
        <w:r>
          <w:t xml:space="preserve"> </w:t>
        </w:r>
      </w:ins>
    </w:p>
    <w:p w14:paraId="71F957C6" w14:textId="77777777" w:rsidR="00B7177B" w:rsidRDefault="00B7177B" w:rsidP="00B7177B">
      <w:pPr>
        <w:pStyle w:val="1"/>
        <w:ind w:left="1440"/>
        <w:rPr>
          <w:ins w:id="309" w:author="Martin Cahill (NESO)" w:date="2025-04-23T19:12:00Z" w16du:dateUtc="2025-04-23T18:12:00Z"/>
        </w:rPr>
      </w:pPr>
    </w:p>
    <w:p w14:paraId="05A9403E" w14:textId="7A0C50AB" w:rsidR="00B7177B" w:rsidRDefault="00B7177B" w:rsidP="00B7177B">
      <w:pPr>
        <w:pStyle w:val="1"/>
        <w:ind w:left="1440"/>
        <w:rPr>
          <w:ins w:id="310" w:author="Martin Cahill (NESO)" w:date="2025-04-23T19:12:00Z" w16du:dateUtc="2025-04-23T18:12:00Z"/>
        </w:rPr>
      </w:pPr>
      <w:ins w:id="311"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used in the </w:t>
        </w:r>
        <w:r>
          <w:t>calculation of the Year Round Not Shared charge</w:t>
        </w:r>
      </w:ins>
      <w:ins w:id="312" w:author="Martin Cahill (NESO)" w:date="2025-05-14T16:06:00Z" w16du:dateUtc="2025-05-14T15:06:00Z">
        <w:r w:rsidR="00B00830">
          <w:t xml:space="preserve"> </w:t>
        </w:r>
        <w:r w:rsidR="00B00830" w:rsidRPr="00DC0138">
          <w:t>(described in 14.18.7)</w:t>
        </w:r>
      </w:ins>
      <w:ins w:id="313" w:author="Martin Cahill (NESO)" w:date="2025-04-23T19:12:00Z" w16du:dateUtc="2025-04-23T18:12:00Z">
        <w:r w:rsidRPr="00DC0138">
          <w:t>. Where the technology type</w:t>
        </w:r>
      </w:ins>
      <w:ins w:id="314" w:author="Martin Cahill (NESO)" w:date="2025-04-25T15:44:00Z" w16du:dateUtc="2025-04-25T14:44:00Z">
        <w:r w:rsidR="00572DCE" w:rsidRPr="00DC0138">
          <w:t xml:space="preserve"> of a </w:t>
        </w:r>
        <w:r w:rsidR="00572DCE" w:rsidRPr="00566492">
          <w:rPr>
            <w:b/>
            <w:bCs/>
          </w:rPr>
          <w:t>BM Unit</w:t>
        </w:r>
      </w:ins>
      <w:ins w:id="315" w:author="Martin Cahill (NESO)" w:date="2025-04-23T19:12:00Z" w16du:dateUtc="2025-04-23T18:12:00Z">
        <w:r w:rsidRPr="00DC0138">
          <w:t xml:space="preserve"> is </w:t>
        </w:r>
      </w:ins>
      <w:ins w:id="316" w:author="Martin Cahill (NESO)" w:date="2025-05-06T09:23:00Z" w16du:dateUtc="2025-05-06T08:23:00Z">
        <w:r w:rsidR="00DC5425" w:rsidRPr="00DC0138">
          <w:t>I</w:t>
        </w:r>
      </w:ins>
      <w:ins w:id="317" w:author="Martin Cahill (NESO)" w:date="2025-04-23T19:12:00Z" w16du:dateUtc="2025-04-23T18:12:00Z">
        <w:r w:rsidRPr="00DC0138">
          <w:t>ntermittent or Conventional Low Carbon, EALF will equal 1. For Conventional Carbon EALF will be equal to ALF.</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5D505AD8" w:rsidR="00636937" w:rsidRPr="00DC0138" w:rsidRDefault="00B7177B" w:rsidP="007D27B2">
      <w:pPr>
        <w:pStyle w:val="1"/>
        <w:numPr>
          <w:ilvl w:val="0"/>
          <w:numId w:val="90"/>
        </w:numPr>
        <w:jc w:val="both"/>
        <w:rPr>
          <w:b/>
        </w:rPr>
      </w:pPr>
      <w:ins w:id="318" w:author="Martin Cahill (NESO)" w:date="2025-04-23T19:13:00Z" w16du:dateUtc="2025-04-23T18:13:00Z">
        <w:r>
          <w:t xml:space="preserve">For single technology </w:t>
        </w:r>
        <w:r w:rsidRPr="00D03CD6">
          <w:rPr>
            <w:b/>
            <w:bCs/>
          </w:rPr>
          <w:t>Power Stations</w:t>
        </w:r>
        <w:del w:id="319" w:author="Martin Cahill [NESO]" w:date="2025-06-18T10:02:00Z" w16du:dateUtc="2025-06-18T09:02:00Z">
          <w:r w:rsidRPr="00891501" w:rsidDel="00CF7AEB">
            <w:delText xml:space="preserve"> </w:delText>
          </w:r>
        </w:del>
        <w:r>
          <w:t>,</w:t>
        </w:r>
      </w:ins>
      <w:ins w:id="320" w:author="Martin Cahill [NESO]" w:date="2025-06-18T10:02:00Z" w16du:dateUtc="2025-06-18T09:02:00Z">
        <w:r w:rsidR="00CF7AEB">
          <w:t xml:space="preserve"> </w:t>
        </w:r>
      </w:ins>
      <w:ins w:id="321" w:author="Martin Cahill (NESO)" w:date="2025-04-23T19:13:00Z" w16du:dateUtc="2025-04-23T18:13:00Z">
        <w:r>
          <w:t>t</w:t>
        </w:r>
      </w:ins>
      <w:del w:id="322"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 xml:space="preserve">and relates to the total TEC of the </w:t>
      </w:r>
      <w:r w:rsidR="00636937" w:rsidRPr="00767483">
        <w:rPr>
          <w:b/>
          <w:bCs/>
        </w:rPr>
        <w:t>Power Station</w:t>
      </w:r>
      <w:r w:rsidR="00636937" w:rsidRPr="00891501">
        <w:t xml:space="preserve">. </w:t>
      </w:r>
      <w:ins w:id="323"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r w:rsidRPr="00DC0138">
          <w:t>MTEC</w:t>
        </w:r>
      </w:ins>
      <w:ins w:id="324" w:author="Martin Cahill (NESO)" w:date="2025-04-25T15:46:00Z" w16du:dateUtc="2025-04-25T14:46:00Z">
        <w:r w:rsidR="00EF47BA" w:rsidRPr="00566492">
          <w:rPr>
            <w:vertAlign w:val="subscript"/>
          </w:rPr>
          <w:t>p</w:t>
        </w:r>
      </w:ins>
      <w:ins w:id="325" w:author="Martin Cahill (NESO)" w:date="2025-04-24T09:06:00Z" w16du:dateUtc="2025-04-24T08:06:00Z">
        <w:r w:rsidR="008C5D96" w:rsidRPr="00DC0138">
          <w:rPr>
            <w:vertAlign w:val="subscript"/>
          </w:rPr>
          <w:t>BMU</w:t>
        </w:r>
      </w:ins>
      <w:ins w:id="326" w:author="Martin Cahill (NESO)" w:date="2025-04-23T19:13:00Z" w16du:dateUtc="2025-04-23T18:13:00Z">
        <w:r w:rsidRPr="00DC0138">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2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28" w:name="_Toc208554779"/>
      <w:bookmarkStart w:id="329" w:name="_Toc208745842"/>
      <w:bookmarkStart w:id="330" w:name="_Toc274049688"/>
      <w:r w:rsidRPr="00D76842">
        <w:rPr>
          <w:color w:val="auto"/>
        </w:rPr>
        <w:t>Deriving the Final Local Tariff</w:t>
      </w:r>
      <w:bookmarkEnd w:id="328"/>
      <w:bookmarkEnd w:id="329"/>
      <w:r>
        <w:rPr>
          <w:color w:val="auto"/>
        </w:rPr>
        <w:t xml:space="preserve"> (</w:t>
      </w:r>
      <w:r w:rsidRPr="00D76842">
        <w:rPr>
          <w:color w:val="auto"/>
        </w:rPr>
        <w:t>£/kW</w:t>
      </w:r>
      <w:r>
        <w:rPr>
          <w:color w:val="auto"/>
        </w:rPr>
        <w:t>)</w:t>
      </w:r>
      <w:bookmarkEnd w:id="33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31" w:name="_Toc208554780"/>
      <w:bookmarkStart w:id="332" w:name="_Toc208745843"/>
      <w:bookmarkStart w:id="333" w:name="_Toc274049689"/>
      <w:r w:rsidRPr="009F4FB0">
        <w:rPr>
          <w:i/>
          <w:color w:val="auto"/>
        </w:rPr>
        <w:t>Local Circuit Tariff</w:t>
      </w:r>
      <w:bookmarkEnd w:id="331"/>
      <w:bookmarkEnd w:id="332"/>
      <w:bookmarkEnd w:id="33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34" w:name="_Toc208554781"/>
      <w:bookmarkStart w:id="335" w:name="_Toc208745844"/>
    </w:p>
    <w:p w14:paraId="7839E442" w14:textId="77777777" w:rsidR="006661FE" w:rsidRPr="00543982" w:rsidRDefault="006661FE" w:rsidP="006661FE">
      <w:pPr>
        <w:pStyle w:val="Heading3"/>
        <w:ind w:left="709"/>
        <w:rPr>
          <w:rFonts w:ascii="Arial" w:hAnsi="Arial" w:cs="Arial"/>
          <w:b/>
        </w:rPr>
      </w:pPr>
      <w:bookmarkStart w:id="336" w:name="_Toc274049690"/>
      <w:r w:rsidRPr="00543982">
        <w:rPr>
          <w:rFonts w:ascii="Arial" w:hAnsi="Arial" w:cs="Arial"/>
          <w:b/>
        </w:rPr>
        <w:t>Onshore Local Substation Tariff</w:t>
      </w:r>
      <w:bookmarkEnd w:id="334"/>
      <w:bookmarkEnd w:id="335"/>
      <w:bookmarkEnd w:id="33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3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3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38" w:name="_Toc274049691"/>
      <w:r w:rsidRPr="00543982">
        <w:rPr>
          <w:rFonts w:ascii="Arial" w:hAnsi="Arial" w:cs="Arial"/>
          <w:b/>
        </w:rPr>
        <w:t>Offshore substation local tariff</w:t>
      </w:r>
      <w:bookmarkEnd w:id="33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39" w:name="_Toc49661115"/>
      <w:bookmarkStart w:id="340" w:name="_Toc274049692"/>
      <w:bookmarkEnd w:id="327"/>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39"/>
    <w:bookmarkEnd w:id="34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41" w:name="_Toc32201079"/>
      <w:bookmarkStart w:id="342" w:name="_Toc49661116"/>
      <w:bookmarkStart w:id="343" w:name="_Toc274049693"/>
      <w:r>
        <w:t>Final £/kW Tariff</w:t>
      </w:r>
      <w:bookmarkEnd w:id="341"/>
      <w:bookmarkEnd w:id="342"/>
      <w:bookmarkEnd w:id="34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44" w:name="_Toc274049694"/>
      <w:r w:rsidRPr="007B2988">
        <w:t>Stability &amp; Predictability of TNUoS tariffs</w:t>
      </w:r>
      <w:bookmarkEnd w:id="344"/>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45" w:name="_Toc32201081"/>
      <w:bookmarkStart w:id="346"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47"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47"/>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48"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48"/>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9" w:name="_Toc32201082"/>
      <w:bookmarkStart w:id="350" w:name="_Toc49661119"/>
      <w:bookmarkEnd w:id="345"/>
      <w:bookmarkEnd w:id="346"/>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51" w:name="_Ref506957800"/>
      <w:bookmarkStart w:id="352" w:name="_Toc32201083"/>
      <w:bookmarkStart w:id="353" w:name="_Toc49661120"/>
      <w:bookmarkStart w:id="354" w:name="_Toc98821478"/>
      <w:bookmarkStart w:id="355" w:name="_Toc111259845"/>
      <w:bookmarkStart w:id="356" w:name="_Toc111262532"/>
      <w:bookmarkStart w:id="357" w:name="_Toc274049695"/>
      <w:bookmarkEnd w:id="349"/>
      <w:bookmarkEnd w:id="350"/>
      <w:r w:rsidRPr="00D54761">
        <w:rPr>
          <w:bCs/>
          <w:color w:val="auto"/>
          <w:sz w:val="28"/>
          <w:szCs w:val="28"/>
        </w:rPr>
        <w:t>14.16 Derivation of the Transmission Network Use of System Energy Consumption Tariff</w:t>
      </w:r>
      <w:bookmarkEnd w:id="351"/>
      <w:bookmarkEnd w:id="352"/>
      <w:bookmarkEnd w:id="353"/>
      <w:r w:rsidRPr="00D54761">
        <w:rPr>
          <w:bCs/>
          <w:color w:val="auto"/>
          <w:sz w:val="28"/>
          <w:szCs w:val="28"/>
        </w:rPr>
        <w:t xml:space="preserve"> and Short Term Capacity Tariff</w:t>
      </w:r>
      <w:bookmarkEnd w:id="354"/>
      <w:bookmarkEnd w:id="355"/>
      <w:bookmarkEnd w:id="356"/>
      <w:r w:rsidRPr="00D54761">
        <w:rPr>
          <w:bCs/>
          <w:color w:val="auto"/>
          <w:sz w:val="28"/>
          <w:szCs w:val="28"/>
        </w:rPr>
        <w:t>s</w:t>
      </w:r>
      <w:bookmarkEnd w:id="357"/>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58" w:name="_Toc274049696"/>
      <w:r>
        <w:t>Short Term Transmission Entry Capacity (STTEC) Tariff</w:t>
      </w:r>
      <w:bookmarkEnd w:id="358"/>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59" w:name="_Toc274049697"/>
      <w:r w:rsidRPr="00DC7159">
        <w:t>Limited Duration Transmission Entry Capacity (LDTEC) Tariffs</w:t>
      </w:r>
      <w:bookmarkEnd w:id="359"/>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60"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61" w:name="_Toc32201085"/>
      <w:bookmarkStart w:id="362" w:name="_Toc49661123"/>
      <w:bookmarkStart w:id="363" w:name="_Toc274049698"/>
      <w:bookmarkEnd w:id="360"/>
      <w:r w:rsidRPr="00D54761">
        <w:rPr>
          <w:color w:val="auto"/>
          <w:sz w:val="28"/>
          <w:szCs w:val="28"/>
        </w:rPr>
        <w:t>14.17 Demand Charges</w:t>
      </w:r>
      <w:bookmarkEnd w:id="361"/>
      <w:bookmarkEnd w:id="362"/>
      <w:bookmarkEnd w:id="363"/>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64" w:name="_Toc32201086"/>
      <w:bookmarkStart w:id="365" w:name="_Toc49661124"/>
      <w:bookmarkStart w:id="366" w:name="_Toc274049699"/>
      <w:r>
        <w:t>Parties Liable for Demand Charges</w:t>
      </w:r>
      <w:bookmarkEnd w:id="364"/>
      <w:bookmarkEnd w:id="365"/>
      <w:bookmarkEnd w:id="366"/>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67" w:name="_Toc32201087"/>
      <w:bookmarkStart w:id="368" w:name="_Toc49661125"/>
      <w:bookmarkStart w:id="369" w:name="_Toc274049700"/>
      <w:r>
        <w:t xml:space="preserve">Basis of </w:t>
      </w:r>
      <w:r w:rsidR="00010EB2">
        <w:t>Demand Locational</w:t>
      </w:r>
      <w:r>
        <w:t xml:space="preserve"> Charges</w:t>
      </w:r>
      <w:bookmarkEnd w:id="367"/>
      <w:bookmarkEnd w:id="368"/>
      <w:bookmarkEnd w:id="369"/>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1FB65B4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7D9D89A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70" w:name="_Toc49661126"/>
      <w:bookmarkStart w:id="37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70"/>
      <w:bookmarkEnd w:id="371"/>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72" w:name="_Toc49661127"/>
      <w:bookmarkStart w:id="373" w:name="_Toc274049702"/>
      <w:r w:rsidRPr="004248A1">
        <w:rPr>
          <w:rFonts w:ascii="Arial" w:hAnsi="Arial" w:cs="Arial"/>
          <w:b/>
        </w:rPr>
        <w:t>Power Stations with a Bilateral Connection Agreement</w:t>
      </w:r>
      <w:bookmarkEnd w:id="372"/>
      <w:r w:rsidRPr="004248A1">
        <w:rPr>
          <w:rFonts w:ascii="Arial" w:hAnsi="Arial" w:cs="Arial"/>
          <w:b/>
        </w:rPr>
        <w:t xml:space="preserve"> and Licensable Generation with a Bilateral Embedded Generation Agreement</w:t>
      </w:r>
      <w:bookmarkEnd w:id="37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74" w:name="_Toc49661128"/>
      <w:bookmarkStart w:id="375" w:name="_Toc274049703"/>
      <w:r w:rsidRPr="004248A1">
        <w:rPr>
          <w:rFonts w:ascii="Arial" w:hAnsi="Arial" w:cs="Arial"/>
          <w:b/>
        </w:rPr>
        <w:t>Exemptible Generation and Derogated Distribution Interconnectors with a Bilateral Embedded Generation Agreement</w:t>
      </w:r>
      <w:bookmarkEnd w:id="374"/>
      <w:bookmarkEnd w:id="37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76" w:name="_Toc32201088"/>
      <w:bookmarkStart w:id="377" w:name="_Toc49661130"/>
    </w:p>
    <w:p w14:paraId="2145EB86" w14:textId="77777777" w:rsidR="006661FE" w:rsidRDefault="006661FE" w:rsidP="006661FE">
      <w:pPr>
        <w:pStyle w:val="Heading2"/>
      </w:pPr>
      <w:bookmarkStart w:id="378" w:name="_Toc274049704"/>
      <w:r>
        <w:t>Small Generators Tariffs</w:t>
      </w:r>
      <w:bookmarkEnd w:id="37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79" w:name="_Toc274049705"/>
      <w:r>
        <w:t>The Triad</w:t>
      </w:r>
      <w:bookmarkEnd w:id="376"/>
      <w:bookmarkEnd w:id="377"/>
      <w:bookmarkEnd w:id="37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8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8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81" w:name="_Toc497131269"/>
      <w:r w:rsidR="006661FE">
        <w:fldChar w:fldCharType="begin"/>
      </w:r>
      <w:r w:rsidR="006661FE">
        <w:instrText xml:space="preserve"> XE "Triad" </w:instrText>
      </w:r>
      <w:r w:rsidR="006661FE">
        <w:fldChar w:fldCharType="end"/>
      </w:r>
      <w:bookmarkEnd w:id="381"/>
      <w:r w:rsidR="006661FE">
        <w:fldChar w:fldCharType="begin"/>
      </w:r>
      <w:r w:rsidR="006661FE">
        <w:instrText xml:space="preserve"> XE "Trading Unit" </w:instrText>
      </w:r>
      <w:r w:rsidR="006661FE">
        <w:fldChar w:fldCharType="end"/>
      </w:r>
    </w:p>
    <w:bookmarkStart w:id="38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8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83" w:name="_Hlt497734631"/>
      <w:bookmarkEnd w:id="383"/>
      <w:r>
        <w:t xml:space="preserve"> </w:t>
      </w:r>
      <w:r w:rsidR="002064B2">
        <w:t xml:space="preserve"> </w:t>
      </w:r>
      <w:bookmarkStart w:id="384" w:name="_Ref192597305"/>
      <w:r w:rsidR="002064B2">
        <w:t>Throughout the year Users will submit a Demand Forecast. A Demand Forecast will include:</w:t>
      </w:r>
      <w:bookmarkEnd w:id="384"/>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85" w:name="_Hlk35263653"/>
      <w:bookmarkStart w:id="386" w:name="_Hlk35263622"/>
      <w:r w:rsidRPr="00010EB2">
        <w:rPr>
          <w:rFonts w:ascii="Arial" w:hAnsi="Arial" w:cs="Arial"/>
          <w:b/>
        </w:rPr>
        <w:t>Initial Reconciliation Part 2 – Non-half-hourly metered demand</w:t>
      </w:r>
    </w:p>
    <w:bookmarkEnd w:id="38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87" w:name="_Hlk35263694"/>
      <w:r w:rsidRPr="00010EB2">
        <w:rPr>
          <w:rFonts w:ascii="Arial" w:hAnsi="Arial" w:cs="Arial"/>
        </w:rPr>
        <w:t xml:space="preserve">non-half-hourly metered demand will be </w:t>
      </w:r>
      <w:bookmarkEnd w:id="38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8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8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389" w:name="_Toc274049713"/>
      <w:r>
        <w:t>Further Information</w:t>
      </w:r>
      <w:bookmarkEnd w:id="389"/>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90" w:name="_Toc32201092"/>
      <w:bookmarkStart w:id="391" w:name="_Toc49661139"/>
      <w:bookmarkStart w:id="392" w:name="_Toc274049714"/>
      <w:bookmarkEnd w:id="388"/>
      <w:r w:rsidRPr="00FE40FB">
        <w:rPr>
          <w:color w:val="auto"/>
          <w:sz w:val="28"/>
          <w:szCs w:val="28"/>
        </w:rPr>
        <w:t>14.18 Generation charges</w:t>
      </w:r>
      <w:bookmarkEnd w:id="390"/>
      <w:bookmarkEnd w:id="391"/>
      <w:bookmarkEnd w:id="39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93" w:name="_Toc32201093"/>
      <w:bookmarkStart w:id="394" w:name="_Toc49661140"/>
      <w:bookmarkStart w:id="395" w:name="_Toc274049715"/>
      <w:r>
        <w:t>Parties Liable for Generation Charges</w:t>
      </w:r>
      <w:bookmarkEnd w:id="393"/>
      <w:bookmarkEnd w:id="394"/>
      <w:bookmarkEnd w:id="39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96" w:name="_Toc274049716"/>
      <w:bookmarkStart w:id="397" w:name="_Toc32201094"/>
      <w:bookmarkStart w:id="398" w:name="_Toc49661141"/>
      <w:r>
        <w:t>Structure of Generation Charges</w:t>
      </w:r>
      <w:bookmarkEnd w:id="39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42B7EAF4" w14:textId="77777777" w:rsidR="005A2A98" w:rsidRDefault="005A2A98" w:rsidP="000B6C0D">
      <w:pPr>
        <w:pStyle w:val="1"/>
        <w:jc w:val="both"/>
        <w:rPr>
          <w:ins w:id="399" w:author="Martin Cahill (NESO)" w:date="2025-05-14T17:55:00Z" w16du:dateUtc="2025-05-14T16:55:00Z"/>
          <w:sz w:val="24"/>
          <w:szCs w:val="24"/>
          <w:lang w:eastAsia="en-GB"/>
        </w:rPr>
      </w:pPr>
    </w:p>
    <w:p w14:paraId="31651B5F" w14:textId="79F38FF3" w:rsidR="00674102" w:rsidRDefault="005A2A98" w:rsidP="000B6C0D">
      <w:pPr>
        <w:pStyle w:val="1"/>
        <w:jc w:val="both"/>
        <w:rPr>
          <w:rFonts w:ascii="Times New Roman" w:hAnsi="Times New Roman"/>
          <w:sz w:val="24"/>
          <w:szCs w:val="24"/>
          <w:lang w:eastAsia="en-GB"/>
        </w:rPr>
      </w:pPr>
      <m:oMathPara>
        <m:oMath>
          <m:r>
            <w:ins w:id="400" w:author="Martin Cahill (NESO)" w:date="2025-05-14T17:54:00Z" w16du:dateUtc="2025-05-14T16:54:00Z">
              <w:rPr>
                <w:rFonts w:ascii="Cambria Math" w:hAnsi="Cambria Math"/>
                <w:sz w:val="24"/>
                <w:szCs w:val="24"/>
                <w:lang w:eastAsia="en-GB"/>
              </w:rPr>
              <m:t>Local Annual Liability=Chargeable Capacity×Local Tarif</m:t>
            </w:ins>
          </m:r>
          <m:r>
            <w:ins w:id="401" w:author="Martin Cahill [NESO]" w:date="2025-06-19T07:59:00Z" w16du:dateUtc="2025-06-19T06:59:00Z">
              <w:rPr>
                <w:rFonts w:ascii="Cambria Math" w:hAnsi="Cambria Math"/>
                <w:sz w:val="24"/>
                <w:szCs w:val="24"/>
                <w:lang w:eastAsia="en-GB"/>
              </w:rPr>
              <m:t>f</m:t>
            </w:ins>
          </m:r>
        </m:oMath>
      </m:oMathPara>
    </w:p>
    <w:p w14:paraId="0ED7DD30" w14:textId="611C2DD2" w:rsidR="00674102" w:rsidRDefault="008A41B4" w:rsidP="000B6C0D">
      <w:pPr>
        <w:pStyle w:val="1"/>
        <w:jc w:val="both"/>
        <w:rPr>
          <w:rFonts w:cs="Arial"/>
          <w:szCs w:val="22"/>
          <w:vertAlign w:val="subscript"/>
        </w:rPr>
      </w:pPr>
      <w:del w:id="402" w:author="Martin Cahill (NESO)" w:date="2025-05-14T17:55:00Z" w16du:dateUtc="2025-05-14T16:55:00Z">
        <w:r w:rsidDel="005A2A98">
          <w:rPr>
            <w:rFonts w:cs="Arial"/>
            <w:noProof/>
            <w:position w:val="-10"/>
            <w:szCs w:val="22"/>
            <w:vertAlign w:val="subscript"/>
          </w:rPr>
          <w:drawing>
            <wp:inline distT="0" distB="0" distL="0" distR="0" wp14:anchorId="75DBC718" wp14:editId="1116ADD4">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0DBD11B4"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403" w:author="Martin Cahill (NESO)" w:date="2025-05-14T17:54:00Z" w16du:dateUtc="2025-05-14T16:54: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404" w:author="Martin Cahill (NESO)" w:date="2025-04-23T19:14:00Z" w16du:dateUtc="2025-04-23T18:14:00Z"/>
        </w:rPr>
      </w:pPr>
      <w:r>
        <w:t>Adj Tariff = Adjustment Tariff</w:t>
      </w:r>
    </w:p>
    <w:p w14:paraId="19D21F0D" w14:textId="77777777" w:rsidR="00B7177B" w:rsidRDefault="00B7177B" w:rsidP="00674102">
      <w:pPr>
        <w:pStyle w:val="1"/>
        <w:ind w:left="1627"/>
        <w:jc w:val="both"/>
        <w:rPr>
          <w:ins w:id="405" w:author="Martin Cahill (NESO)" w:date="2025-04-23T19:14:00Z" w16du:dateUtc="2025-04-23T18:14:00Z"/>
        </w:rPr>
      </w:pPr>
    </w:p>
    <w:p w14:paraId="1074A01A" w14:textId="07C98911" w:rsidR="00B7177B" w:rsidRDefault="00B7177B" w:rsidP="00B7177B">
      <w:pPr>
        <w:pStyle w:val="1"/>
        <w:ind w:left="1627"/>
        <w:jc w:val="both"/>
        <w:rPr>
          <w:ins w:id="406" w:author="Martin Cahill (NESO)" w:date="2025-04-23T19:14:00Z" w16du:dateUtc="2025-04-23T18:14:00Z"/>
        </w:rPr>
      </w:pPr>
      <w:ins w:id="407"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27088B">
          <w:rPr>
            <w:b/>
            <w:bCs/>
          </w:rPr>
          <w:t>’s</w:t>
        </w:r>
        <w:r>
          <w:t xml:space="preserve"> </w:t>
        </w:r>
        <w:r w:rsidRPr="00F231B2">
          <w:rPr>
            <w:b/>
            <w:bCs/>
          </w:rPr>
          <w:t>Transmission Entry Capacity</w:t>
        </w:r>
        <w:r>
          <w:t xml:space="preserve"> is allocated across the different technology types</w:t>
        </w:r>
        <w:r w:rsidRPr="000B7A55">
          <w:t xml:space="preserve">. MTEC is used for the calculation of the Year Round Shared and </w:t>
        </w:r>
        <w:r w:rsidRPr="00767483">
          <w:rPr>
            <w:b/>
            <w:bCs/>
          </w:rPr>
          <w:t>Adjustment</w:t>
        </w:r>
      </w:ins>
      <w:ins w:id="408" w:author="Martin Cahill [NESO]" w:date="2025-06-19T08:05:00Z" w16du:dateUtc="2025-06-19T07:05:00Z">
        <w:r w:rsidR="00D323E3" w:rsidRPr="00767483">
          <w:rPr>
            <w:b/>
            <w:bCs/>
          </w:rPr>
          <w:t xml:space="preserve"> Tariff</w:t>
        </w:r>
      </w:ins>
      <w:ins w:id="409" w:author="Martin Cahill (NESO)" w:date="2025-04-23T19:14:00Z" w16du:dateUtc="2025-04-23T18:14:00Z">
        <w:r w:rsidRPr="000B7A55">
          <w:t xml:space="preserve"> </w:t>
        </w:r>
      </w:ins>
      <w:ins w:id="410" w:author="Martin Cahill (NESO)" w:date="2025-05-14T17:04:00Z" w16du:dateUtc="2025-05-14T16:04:00Z">
        <w:r w:rsidR="00562651" w:rsidRPr="000B7A55">
          <w:t xml:space="preserve">components of the generation </w:t>
        </w:r>
      </w:ins>
      <w:ins w:id="411" w:author="Martin Cahill (NESO)" w:date="2025-04-23T19:14:00Z" w16du:dateUtc="2025-04-23T18:14:00Z">
        <w:r w:rsidRPr="000B7A55">
          <w:t>charge.</w:t>
        </w:r>
      </w:ins>
    </w:p>
    <w:p w14:paraId="652EC4C2" w14:textId="77777777" w:rsidR="00B7177B" w:rsidRDefault="00B7177B" w:rsidP="00B7177B">
      <w:pPr>
        <w:pStyle w:val="1"/>
        <w:ind w:left="1627"/>
        <w:jc w:val="both"/>
        <w:rPr>
          <w:ins w:id="412" w:author="Martin Cahill (NESO)" w:date="2025-04-23T19:14:00Z" w16du:dateUtc="2025-04-23T18:14:00Z"/>
        </w:rPr>
      </w:pPr>
    </w:p>
    <w:p w14:paraId="36308C0A" w14:textId="6D374148" w:rsidR="009D2541" w:rsidRPr="004D2853" w:rsidRDefault="00000000" w:rsidP="009D2541">
      <w:pPr>
        <w:pStyle w:val="1"/>
        <w:jc w:val="center"/>
        <w:rPr>
          <w:ins w:id="413" w:author="Martin Cahill (NESO)" w:date="2025-04-25T16:02:00Z" w16du:dateUtc="2025-04-25T15:02:00Z"/>
        </w:rPr>
      </w:pPr>
      <m:oMathPara>
        <m:oMath>
          <m:sSub>
            <m:sSubPr>
              <m:ctrlPr>
                <w:ins w:id="414" w:author="Martin Cahill (NESO)" w:date="2025-04-25T16:02:00Z" w16du:dateUtc="2025-04-25T15:02:00Z">
                  <w:rPr>
                    <w:rFonts w:ascii="Cambria Math" w:hAnsi="Cambria Math"/>
                    <w:i/>
                  </w:rPr>
                </w:ins>
              </m:ctrlPr>
            </m:sSubPr>
            <m:e>
              <m:r>
                <w:ins w:id="415" w:author="Martin Cahill (NESO)" w:date="2025-04-25T16:02:00Z" w16du:dateUtc="2025-04-25T15:02:00Z">
                  <w:rPr>
                    <w:rFonts w:ascii="Cambria Math" w:hAnsi="Cambria Math"/>
                  </w:rPr>
                  <m:t>MTEC</m:t>
                </w:ins>
              </m:r>
            </m:e>
            <m:sub>
              <m:r>
                <w:ins w:id="416" w:author="Martin Cahill (NESO)" w:date="2025-04-25T16:03:00Z" w16du:dateUtc="2025-04-25T15:03:00Z">
                  <w:rPr>
                    <w:rFonts w:ascii="Cambria Math" w:hAnsi="Cambria Math"/>
                  </w:rPr>
                  <m:t>BMU</m:t>
                </w:ins>
              </m:r>
            </m:sub>
          </m:sSub>
          <m:r>
            <w:ins w:id="417" w:author="Martin Cahill (NESO)" w:date="2025-04-25T16:02:00Z" w16du:dateUtc="2025-04-25T15:02:00Z">
              <w:rPr>
                <w:rFonts w:ascii="Cambria Math" w:hAnsi="Cambria Math"/>
              </w:rPr>
              <m:t>=</m:t>
            </w:ins>
          </m:r>
          <m:f>
            <m:fPr>
              <m:ctrlPr>
                <w:ins w:id="418" w:author="Martin Cahill (NESO)" w:date="2025-04-25T16:02:00Z" w16du:dateUtc="2025-04-25T15:02:00Z">
                  <w:rPr>
                    <w:rFonts w:ascii="Cambria Math" w:hAnsi="Cambria Math"/>
                    <w:i/>
                  </w:rPr>
                </w:ins>
              </m:ctrlPr>
            </m:fPr>
            <m:num>
              <m:sSub>
                <m:sSubPr>
                  <m:ctrlPr>
                    <w:ins w:id="419" w:author="Martin Cahill (NESO)" w:date="2025-04-25T16:02:00Z" w16du:dateUtc="2025-04-25T15:02:00Z">
                      <w:rPr>
                        <w:rFonts w:ascii="Cambria Math" w:hAnsi="Cambria Math"/>
                        <w:i/>
                      </w:rPr>
                    </w:ins>
                  </m:ctrlPr>
                </m:sSubPr>
                <m:e>
                  <m:r>
                    <w:ins w:id="420" w:author="Martin Cahill (NESO)" w:date="2025-04-25T16:02:00Z" w16du:dateUtc="2025-04-25T15:02:00Z">
                      <w:rPr>
                        <w:rFonts w:ascii="Cambria Math" w:hAnsi="Cambria Math"/>
                      </w:rPr>
                      <m:t>CAP</m:t>
                    </w:ins>
                  </m:r>
                </m:e>
                <m:sub>
                  <m:r>
                    <w:ins w:id="421" w:author="Martin Cahill (NESO)" w:date="2025-04-25T16:03:00Z" w16du:dateUtc="2025-04-25T15:03:00Z">
                      <w:rPr>
                        <w:rFonts w:ascii="Cambria Math" w:hAnsi="Cambria Math"/>
                      </w:rPr>
                      <m:t>BMU</m:t>
                    </w:ins>
                  </m:r>
                </m:sub>
              </m:sSub>
            </m:num>
            <m:den>
              <m:nary>
                <m:naryPr>
                  <m:chr m:val="∑"/>
                  <m:limLoc m:val="undOvr"/>
                  <m:ctrlPr>
                    <w:ins w:id="422" w:author="Martin Cahill (NESO)" w:date="2025-04-25T16:02:00Z" w16du:dateUtc="2025-04-25T15:02:00Z">
                      <w:rPr>
                        <w:rFonts w:ascii="Cambria Math" w:hAnsi="Cambria Math"/>
                        <w:i/>
                      </w:rPr>
                    </w:ins>
                  </m:ctrlPr>
                </m:naryPr>
                <m:sub>
                  <m:r>
                    <w:ins w:id="423" w:author="Martin Cahill (NESO)" w:date="2025-04-25T16:03:00Z" w16du:dateUtc="2025-04-25T15:03:00Z">
                      <w:rPr>
                        <w:rFonts w:ascii="Cambria Math" w:hAnsi="Cambria Math"/>
                      </w:rPr>
                      <m:t>BMU</m:t>
                    </w:ins>
                  </m:r>
                  <m:r>
                    <w:ins w:id="424" w:author="Martin Cahill (NESO)" w:date="2025-04-25T16:02:00Z" w16du:dateUtc="2025-04-25T15:02:00Z">
                      <w:rPr>
                        <w:rFonts w:ascii="Cambria Math" w:hAnsi="Cambria Math"/>
                      </w:rPr>
                      <m:t>=1</m:t>
                    </w:ins>
                  </m:r>
                </m:sub>
                <m:sup>
                  <m:r>
                    <w:ins w:id="425" w:author="Martin Cahill (NESO)" w:date="2025-04-25T16:02:00Z" w16du:dateUtc="2025-04-25T15:02:00Z">
                      <w:rPr>
                        <w:rFonts w:ascii="Cambria Math" w:hAnsi="Cambria Math"/>
                      </w:rPr>
                      <m:t>n</m:t>
                    </w:ins>
                  </m:r>
                </m:sup>
                <m:e>
                  <m:sSub>
                    <m:sSubPr>
                      <m:ctrlPr>
                        <w:ins w:id="426" w:author="Martin Cahill (NESO)" w:date="2025-04-25T16:02:00Z" w16du:dateUtc="2025-04-25T15:02:00Z">
                          <w:rPr>
                            <w:rFonts w:ascii="Cambria Math" w:hAnsi="Cambria Math"/>
                            <w:i/>
                          </w:rPr>
                        </w:ins>
                      </m:ctrlPr>
                    </m:sSubPr>
                    <m:e>
                      <m:r>
                        <w:ins w:id="427" w:author="Martin Cahill (NESO)" w:date="2025-04-25T16:02:00Z" w16du:dateUtc="2025-04-25T15:02:00Z">
                          <w:rPr>
                            <w:rFonts w:ascii="Cambria Math" w:hAnsi="Cambria Math"/>
                          </w:rPr>
                          <m:t>CAP</m:t>
                        </w:ins>
                      </m:r>
                    </m:e>
                    <m:sub>
                      <m:r>
                        <w:ins w:id="428" w:author="Martin Cahill (NESO)" w:date="2025-04-25T16:03:00Z" w16du:dateUtc="2025-04-25T15:03:00Z">
                          <w:rPr>
                            <w:rFonts w:ascii="Cambria Math" w:hAnsi="Cambria Math"/>
                          </w:rPr>
                          <m:t>BMU</m:t>
                        </w:ins>
                      </m:r>
                    </m:sub>
                  </m:sSub>
                </m:e>
              </m:nary>
            </m:den>
          </m:f>
          <m:r>
            <w:ins w:id="429" w:author="Martin Cahill (NESO)" w:date="2025-04-25T16:02:00Z" w16du:dateUtc="2025-04-25T15:02:00Z">
              <w:rPr>
                <w:rFonts w:ascii="Cambria Math" w:hAnsi="Cambria Math"/>
              </w:rPr>
              <m:t>×</m:t>
            </w:ins>
          </m:r>
          <m:r>
            <w:ins w:id="430" w:author="Martin Cahill (NESO)" w:date="2025-04-25T16:17:00Z" w16du:dateUtc="2025-04-25T15:17:00Z">
              <w:rPr>
                <w:rFonts w:ascii="Cambria Math" w:hAnsi="Cambria Math"/>
              </w:rPr>
              <m:t>TEC</m:t>
            </w:ins>
          </m:r>
        </m:oMath>
      </m:oMathPara>
    </w:p>
    <w:p w14:paraId="6C62F24E" w14:textId="77777777" w:rsidR="009D2541" w:rsidRPr="004D2853" w:rsidRDefault="009D2541" w:rsidP="00B7177B">
      <w:pPr>
        <w:pStyle w:val="1"/>
        <w:jc w:val="center"/>
        <w:rPr>
          <w:ins w:id="431" w:author="Martin Cahill (NESO)" w:date="2025-04-23T19:14:00Z" w16du:dateUtc="2025-04-23T18:14:00Z"/>
        </w:rPr>
      </w:pPr>
    </w:p>
    <w:p w14:paraId="699354E5" w14:textId="77777777" w:rsidR="00B7177B" w:rsidRDefault="00B7177B" w:rsidP="00B7177B">
      <w:pPr>
        <w:pStyle w:val="1"/>
        <w:ind w:left="1627"/>
        <w:jc w:val="both"/>
        <w:rPr>
          <w:ins w:id="432" w:author="Martin Cahill (NESO)" w:date="2025-04-23T19:14:00Z" w16du:dateUtc="2025-04-23T18:14:00Z"/>
        </w:rPr>
      </w:pPr>
    </w:p>
    <w:p w14:paraId="542CB83F" w14:textId="77777777" w:rsidR="00B7177B" w:rsidRDefault="00B7177B" w:rsidP="00B7177B">
      <w:pPr>
        <w:pStyle w:val="1"/>
        <w:ind w:left="1627"/>
        <w:jc w:val="both"/>
        <w:rPr>
          <w:ins w:id="433" w:author="Martin Cahill (NESO)" w:date="2025-04-23T19:14:00Z" w16du:dateUtc="2025-04-23T18:14:00Z"/>
        </w:rPr>
      </w:pPr>
      <w:ins w:id="434" w:author="Martin Cahill (NESO)" w:date="2025-04-23T19:14:00Z" w16du:dateUtc="2025-04-23T18:14:00Z">
        <w:r>
          <w:t>Where;</w:t>
        </w:r>
      </w:ins>
    </w:p>
    <w:p w14:paraId="52A527AC" w14:textId="01C18AE7" w:rsidR="00B7177B" w:rsidRPr="00431BB9" w:rsidRDefault="00B7177B" w:rsidP="00B7177B">
      <w:pPr>
        <w:pStyle w:val="1"/>
        <w:ind w:left="1627"/>
        <w:jc w:val="both"/>
        <w:rPr>
          <w:ins w:id="435" w:author="Martin Cahill (NESO)" w:date="2025-04-23T19:14:00Z" w16du:dateUtc="2025-04-23T18:14:00Z"/>
        </w:rPr>
      </w:pPr>
      <w:ins w:id="436" w:author="Martin Cahill (NESO)" w:date="2025-04-23T19:14:00Z" w16du:dateUtc="2025-04-23T18:14:00Z">
        <w:r w:rsidRPr="00431BB9">
          <w:t>MTEC</w:t>
        </w:r>
      </w:ins>
      <w:ins w:id="437" w:author="Martin Cahill (NESO)" w:date="2025-04-25T16:03:00Z" w16du:dateUtc="2025-04-25T15:03:00Z">
        <w:r w:rsidR="009D2541" w:rsidRPr="00431BB9">
          <w:rPr>
            <w:vertAlign w:val="subscript"/>
          </w:rPr>
          <w:t>BMU</w:t>
        </w:r>
      </w:ins>
      <w:ins w:id="438" w:author="Martin Cahill [NESO]" w:date="2025-06-18T10:21:00Z" w16du:dateUtc="2025-06-18T09:21:00Z">
        <w:r w:rsidR="00A1171E">
          <w:rPr>
            <w:vertAlign w:val="subscript"/>
          </w:rPr>
          <w:t xml:space="preserve"> </w:t>
        </w:r>
      </w:ins>
      <w:ins w:id="439" w:author="Martin Cahill (NESO)" w:date="2025-04-23T19:14:00Z" w16du:dateUtc="2025-04-23T18:14:00Z">
        <w:del w:id="440" w:author="Martin Cahill [NESO]" w:date="2025-06-18T10:20:00Z" w16du:dateUtc="2025-06-18T09:20:00Z">
          <w:r w:rsidRPr="00431BB9" w:rsidDel="00B1184E">
            <w:delText xml:space="preserve"> </w:delText>
          </w:r>
        </w:del>
        <w:r w:rsidRPr="00431BB9">
          <w:t xml:space="preserve">= </w:t>
        </w:r>
      </w:ins>
      <w:ins w:id="441" w:author="Martin Cahill (NESO)" w:date="2025-05-06T09:25:00Z" w16du:dateUtc="2025-05-06T08:25:00Z">
        <w:r w:rsidR="00DC5425" w:rsidRPr="00431BB9">
          <w:t>m</w:t>
        </w:r>
      </w:ins>
      <w:ins w:id="442" w:author="Martin Cahill (NESO)" w:date="2025-04-23T19:14:00Z" w16du:dateUtc="2025-04-23T18:14:00Z">
        <w:r w:rsidRPr="00431BB9">
          <w:t xml:space="preserve">ulti </w:t>
        </w:r>
      </w:ins>
      <w:ins w:id="443" w:author="Martin Cahill (NESO)" w:date="2025-05-06T09:25:00Z" w16du:dateUtc="2025-05-06T08:25:00Z">
        <w:r w:rsidR="00DC5425" w:rsidRPr="00431BB9">
          <w:t>t</w:t>
        </w:r>
      </w:ins>
      <w:ins w:id="444" w:author="Martin Cahill (NESO)" w:date="2025-04-23T19:14:00Z" w16du:dateUtc="2025-04-23T18:14:00Z">
        <w:r w:rsidRPr="00431BB9">
          <w:t xml:space="preserve">echnology </w:t>
        </w:r>
        <w:r w:rsidRPr="00431BB9">
          <w:rPr>
            <w:b/>
            <w:bCs/>
          </w:rPr>
          <w:t>Power Station</w:t>
        </w:r>
        <w:r w:rsidRPr="0027088B">
          <w:rPr>
            <w:b/>
            <w:bCs/>
          </w:rPr>
          <w:t>’s</w:t>
        </w:r>
        <w:r w:rsidRPr="00431BB9">
          <w:t xml:space="preserve"> TEC for </w:t>
        </w:r>
      </w:ins>
      <w:ins w:id="445" w:author="Martin Cahill (NESO)" w:date="2025-04-25T16:04:00Z" w16du:dateUtc="2025-04-25T15:04:00Z">
        <w:r w:rsidR="009D2541" w:rsidRPr="0027088B">
          <w:rPr>
            <w:b/>
            <w:bCs/>
          </w:rPr>
          <w:t>BM Unit</w:t>
        </w:r>
      </w:ins>
      <w:ins w:id="446" w:author="Martin Cahill [NESO]" w:date="2025-06-18T10:20:00Z" w16du:dateUtc="2025-06-18T09:20:00Z">
        <w:r w:rsidR="00ED2FB2">
          <w:rPr>
            <w:b/>
            <w:bCs/>
          </w:rPr>
          <w:t>.</w:t>
        </w:r>
      </w:ins>
      <w:ins w:id="447" w:author="Martin Cahill (NESO)" w:date="2025-04-25T16:04:00Z" w16du:dateUtc="2025-04-25T15:04:00Z">
        <w:r w:rsidR="009D2541" w:rsidRPr="00431BB9">
          <w:t xml:space="preserve"> </w:t>
        </w:r>
      </w:ins>
    </w:p>
    <w:p w14:paraId="32CF8234" w14:textId="56222A21" w:rsidR="00C82F0C" w:rsidRPr="00431BB9" w:rsidRDefault="00B7177B" w:rsidP="00A615D8">
      <w:pPr>
        <w:pStyle w:val="1"/>
        <w:ind w:left="1627"/>
        <w:jc w:val="both"/>
        <w:rPr>
          <w:ins w:id="448" w:author="Martin Cahill (NESO)" w:date="2025-04-23T19:14:00Z" w16du:dateUtc="2025-04-23T18:14:00Z"/>
        </w:rPr>
      </w:pPr>
      <w:ins w:id="449" w:author="Martin Cahill (NESO)" w:date="2025-04-23T19:14:00Z" w16du:dateUtc="2025-04-23T18:14:00Z">
        <w:r w:rsidRPr="00431BB9">
          <w:t>CAP</w:t>
        </w:r>
      </w:ins>
      <w:ins w:id="450" w:author="Martin Cahill (NESO)" w:date="2025-04-25T16:05:00Z" w16du:dateUtc="2025-04-25T15:05:00Z">
        <w:r w:rsidR="00CE6CDE" w:rsidRPr="00431BB9">
          <w:rPr>
            <w:vertAlign w:val="subscript"/>
          </w:rPr>
          <w:t>BMU</w:t>
        </w:r>
      </w:ins>
      <w:ins w:id="451" w:author="Martin Cahill [NESO]" w:date="2025-06-18T10:21:00Z" w16du:dateUtc="2025-06-18T09:21:00Z">
        <w:r w:rsidR="00A1171E">
          <w:rPr>
            <w:vertAlign w:val="subscript"/>
          </w:rPr>
          <w:t xml:space="preserve"> </w:t>
        </w:r>
      </w:ins>
      <w:ins w:id="452" w:author="Martin Cahill (NESO)" w:date="2025-04-23T19:14:00Z" w16du:dateUtc="2025-04-23T18:14:00Z">
        <w:r w:rsidRPr="00431BB9">
          <w:t xml:space="preserve">= </w:t>
        </w:r>
      </w:ins>
      <w:ins w:id="453" w:author="Martin Cahill (NESO)" w:date="2025-04-25T16:08:00Z" w16du:dateUtc="2025-04-25T15:08:00Z">
        <w:r w:rsidR="00CE6CDE" w:rsidRPr="0027088B">
          <w:rPr>
            <w:b/>
            <w:bCs/>
          </w:rPr>
          <w:t xml:space="preserve">Installed </w:t>
        </w:r>
      </w:ins>
      <w:ins w:id="454" w:author="Martin Cahill (NESO)" w:date="2025-04-25T16:09:00Z" w16du:dateUtc="2025-04-25T15:09:00Z">
        <w:r w:rsidR="00CE6CDE" w:rsidRPr="0027088B">
          <w:rPr>
            <w:b/>
            <w:bCs/>
          </w:rPr>
          <w:t>Capacity</w:t>
        </w:r>
      </w:ins>
      <w:ins w:id="455" w:author="Martin Cahill (NESO)" w:date="2025-04-23T19:14:00Z" w16du:dateUtc="2025-04-23T18:14:00Z">
        <w:r w:rsidRPr="0027088B">
          <w:rPr>
            <w:b/>
            <w:bCs/>
          </w:rPr>
          <w:t xml:space="preserve"> </w:t>
        </w:r>
        <w:r w:rsidRPr="00431BB9">
          <w:t xml:space="preserve">for </w:t>
        </w:r>
      </w:ins>
      <w:ins w:id="456" w:author="Martin Cahill (NESO)" w:date="2025-04-25T16:05:00Z" w16du:dateUtc="2025-04-25T15:05:00Z">
        <w:r w:rsidR="00CE6CDE" w:rsidRPr="0027088B">
          <w:rPr>
            <w:b/>
            <w:bCs/>
          </w:rPr>
          <w:t>B</w:t>
        </w:r>
      </w:ins>
      <w:ins w:id="457" w:author="Martin Cahill (NESO)" w:date="2025-04-25T16:06:00Z" w16du:dateUtc="2025-04-25T15:06:00Z">
        <w:r w:rsidR="00CE6CDE" w:rsidRPr="0027088B">
          <w:rPr>
            <w:b/>
            <w:bCs/>
          </w:rPr>
          <w:t>M Unit</w:t>
        </w:r>
      </w:ins>
      <w:ins w:id="458" w:author="Martin Cahill (NESO)" w:date="2025-04-23T19:14:00Z" w16du:dateUtc="2025-04-23T18:14:00Z">
        <w:r w:rsidRPr="0027088B">
          <w:rPr>
            <w:b/>
            <w:bCs/>
          </w:rPr>
          <w:t xml:space="preserve"> </w:t>
        </w:r>
        <w:r w:rsidRPr="00431BB9">
          <w:t xml:space="preserve">(or the average of maximum </w:t>
        </w:r>
        <w:r w:rsidRPr="00431BB9">
          <w:rPr>
            <w:b/>
            <w:bCs/>
          </w:rPr>
          <w:t>BM Unit</w:t>
        </w:r>
        <w:r w:rsidRPr="00431BB9">
          <w:t xml:space="preserve"> metered values where there is a negative tariff</w:t>
        </w:r>
      </w:ins>
      <w:ins w:id="459" w:author="Martin Cahill (NESO)" w:date="2025-04-25T16:14:00Z" w16du:dateUtc="2025-04-25T15:14:00Z">
        <w:r w:rsidR="001F65F1" w:rsidRPr="00431BB9">
          <w:t>, as per the negative methodology below</w:t>
        </w:r>
      </w:ins>
      <w:ins w:id="460" w:author="Martin Cahill (NESO)" w:date="2025-04-23T19:14:00Z" w16du:dateUtc="2025-04-23T18:14:00Z">
        <w:r w:rsidRPr="00431BB9">
          <w:t>)</w:t>
        </w:r>
      </w:ins>
      <w:ins w:id="461" w:author="Martin Cahill [NESO]" w:date="2025-06-04T14:58:00Z" w16du:dateUtc="2025-06-04T13:58:00Z">
        <w:r w:rsidR="009F16C0" w:rsidRPr="00431BB9">
          <w:t>.</w:t>
        </w:r>
      </w:ins>
    </w:p>
    <w:p w14:paraId="1D0D6FB3" w14:textId="146F538F" w:rsidR="00B7177B" w:rsidRPr="00431BB9" w:rsidRDefault="00B7177B" w:rsidP="00B7177B">
      <w:pPr>
        <w:pStyle w:val="1"/>
        <w:ind w:left="1627"/>
        <w:jc w:val="both"/>
        <w:rPr>
          <w:ins w:id="462" w:author="Martin Cahill (NESO)" w:date="2025-04-23T19:14:00Z" w16du:dateUtc="2025-04-23T18:14:00Z"/>
        </w:rPr>
      </w:pPr>
      <w:ins w:id="463" w:author="Martin Cahill (NESO)" w:date="2025-04-23T19:14:00Z" w16du:dateUtc="2025-04-23T18:14:00Z">
        <w:r w:rsidRPr="00431BB9">
          <w:t>TEC</w:t>
        </w:r>
      </w:ins>
      <w:ins w:id="464" w:author="Martin Cahill [NESO]" w:date="2025-06-18T10:21:00Z" w16du:dateUtc="2025-06-18T09:21:00Z">
        <w:r w:rsidR="00A1171E">
          <w:t xml:space="preserve"> </w:t>
        </w:r>
      </w:ins>
      <w:ins w:id="465" w:author="Martin Cahill (NESO)" w:date="2025-04-23T19:14:00Z" w16du:dateUtc="2025-04-23T18:14:00Z">
        <w:del w:id="466" w:author="Martin Cahill [NESO]" w:date="2025-06-18T10:20:00Z" w16du:dateUtc="2025-06-18T09:20:00Z">
          <w:r w:rsidRPr="00431BB9" w:rsidDel="00B1184E">
            <w:delText xml:space="preserve"> </w:delText>
          </w:r>
        </w:del>
        <w:r w:rsidRPr="00431BB9">
          <w:t xml:space="preserve">= TEC of </w:t>
        </w:r>
        <w:r w:rsidRPr="00431BB9">
          <w:rPr>
            <w:b/>
            <w:bCs/>
          </w:rPr>
          <w:t>Power Station</w:t>
        </w:r>
        <w:r w:rsidRPr="00431BB9">
          <w:t xml:space="preserve"> as defined in the </w:t>
        </w:r>
      </w:ins>
      <w:ins w:id="467" w:author="Martin Cahill (NESO)" w:date="2025-04-25T16:36:00Z" w16du:dateUtc="2025-04-25T15:36:00Z">
        <w:r w:rsidR="005043A0" w:rsidRPr="0027088B">
          <w:rPr>
            <w:b/>
            <w:bCs/>
          </w:rPr>
          <w:t xml:space="preserve">Bilateral </w:t>
        </w:r>
      </w:ins>
      <w:ins w:id="468" w:author="Martin Cahill (NESO)" w:date="2025-04-23T19:14:00Z" w16du:dateUtc="2025-04-23T18:14:00Z">
        <w:r w:rsidRPr="0027088B">
          <w:rPr>
            <w:b/>
            <w:bCs/>
          </w:rPr>
          <w:t>Connection Agreement</w:t>
        </w:r>
      </w:ins>
      <w:ins w:id="469" w:author="Martin Cahill (NESO)" w:date="2025-05-14T15:33:00Z" w16du:dateUtc="2025-05-14T14:33:00Z">
        <w:r w:rsidR="001C1DD1" w:rsidRPr="00431BB9">
          <w:rPr>
            <w:b/>
            <w:bCs/>
          </w:rPr>
          <w:t xml:space="preserve"> </w:t>
        </w:r>
        <w:r w:rsidR="001C1DD1" w:rsidRPr="0027088B">
          <w:t>or</w:t>
        </w:r>
        <w:r w:rsidR="001C1DD1" w:rsidRPr="00431BB9">
          <w:rPr>
            <w:b/>
            <w:bCs/>
          </w:rPr>
          <w:t xml:space="preserve"> Bilateral Embedded </w:t>
        </w:r>
      </w:ins>
      <w:ins w:id="470" w:author="Martin Cahill (NESO)" w:date="2025-05-14T15:34:00Z" w16du:dateUtc="2025-05-14T14:34:00Z">
        <w:r w:rsidR="001C1DD1" w:rsidRPr="00431BB9">
          <w:rPr>
            <w:b/>
            <w:bCs/>
          </w:rPr>
          <w:t>Connection Agreement</w:t>
        </w:r>
      </w:ins>
      <w:ins w:id="471" w:author="Martin Cahill (NESO)" w:date="2025-04-23T19:14:00Z" w16du:dateUtc="2025-04-23T18:14:00Z">
        <w:r w:rsidRPr="00431BB9">
          <w:t xml:space="preserve"> (or the average of maximum </w:t>
        </w:r>
        <w:r w:rsidRPr="00431BB9">
          <w:rPr>
            <w:b/>
            <w:bCs/>
          </w:rPr>
          <w:t>Power Station</w:t>
        </w:r>
        <w:r w:rsidRPr="00431BB9">
          <w:t xml:space="preserve"> metered values where there is a negative tariff</w:t>
        </w:r>
      </w:ins>
      <w:ins w:id="472" w:author="Martin Cahill (NESO)" w:date="2025-04-25T16:14:00Z" w16du:dateUtc="2025-04-25T15:14:00Z">
        <w:r w:rsidR="001F65F1" w:rsidRPr="00431BB9">
          <w:t>, as per the negative methodology below</w:t>
        </w:r>
      </w:ins>
      <w:ins w:id="473" w:author="Martin Cahill (NESO)" w:date="2025-04-23T19:14:00Z" w16du:dateUtc="2025-04-23T18:14:00Z">
        <w:r w:rsidRPr="00431BB9">
          <w:t>)</w:t>
        </w:r>
      </w:ins>
      <w:ins w:id="474" w:author="Martin Cahill [NESO]" w:date="2025-06-04T14:58:00Z" w16du:dateUtc="2025-06-04T13:58:00Z">
        <w:r w:rsidR="009F16C0" w:rsidRPr="00431BB9">
          <w:t>.</w:t>
        </w:r>
      </w:ins>
    </w:p>
    <w:p w14:paraId="2782E69E" w14:textId="20948533" w:rsidR="00B7177B" w:rsidRDefault="00B7177B" w:rsidP="00B7177B">
      <w:pPr>
        <w:pStyle w:val="1"/>
        <w:ind w:left="1627"/>
        <w:jc w:val="both"/>
        <w:rPr>
          <w:ins w:id="475" w:author="Martin Cahill (NESO)" w:date="2025-04-23T19:14:00Z" w16du:dateUtc="2025-04-23T18:14:00Z"/>
        </w:rPr>
      </w:pPr>
      <w:ins w:id="476" w:author="Martin Cahill (NESO)" w:date="2025-04-23T19:14:00Z" w16du:dateUtc="2025-04-23T18:14:00Z">
        <w:r w:rsidRPr="00431BB9">
          <w:t xml:space="preserve">n = number </w:t>
        </w:r>
      </w:ins>
      <w:ins w:id="477" w:author="Martin Cahill (NESO)" w:date="2025-04-25T16:15:00Z" w16du:dateUtc="2025-04-25T15:15:00Z">
        <w:r w:rsidR="00CD35E7" w:rsidRPr="00431BB9">
          <w:t xml:space="preserve">of </w:t>
        </w:r>
        <w:r w:rsidR="00CD35E7" w:rsidRPr="00431BB9">
          <w:rPr>
            <w:b/>
            <w:bCs/>
          </w:rPr>
          <w:t>BM Units</w:t>
        </w:r>
        <w:r w:rsidR="00CD35E7" w:rsidRPr="00431BB9">
          <w:t xml:space="preserve"> at the multi technology </w:t>
        </w:r>
        <w:r w:rsidR="00CD35E7" w:rsidRPr="00431BB9">
          <w:rPr>
            <w:b/>
            <w:bCs/>
          </w:rPr>
          <w:t>Power Station</w:t>
        </w:r>
      </w:ins>
      <w:ins w:id="478" w:author="Martin Cahill [NESO]" w:date="2025-06-04T14:58:00Z" w16du:dateUtc="2025-06-04T13:58:00Z">
        <w:r w:rsidR="009F16C0" w:rsidRPr="0027088B">
          <w:rPr>
            <w:b/>
            <w:bCs/>
          </w:rPr>
          <w:t>.</w:t>
        </w:r>
      </w:ins>
    </w:p>
    <w:p w14:paraId="63D604E7" w14:textId="77777777" w:rsidR="00B7177B" w:rsidRDefault="00B7177B" w:rsidP="00B7177B">
      <w:pPr>
        <w:pStyle w:val="1"/>
        <w:ind w:left="1627"/>
        <w:jc w:val="both"/>
        <w:rPr>
          <w:ins w:id="479" w:author="Martin Cahill (NESO)" w:date="2025-04-23T19:14:00Z" w16du:dateUtc="2025-04-23T18:14:00Z"/>
        </w:rPr>
      </w:pPr>
    </w:p>
    <w:p w14:paraId="2486F307" w14:textId="4A664EF2" w:rsidR="00B7177B" w:rsidRDefault="00B7177B" w:rsidP="00B7177B">
      <w:pPr>
        <w:pStyle w:val="1"/>
        <w:ind w:left="1627"/>
        <w:jc w:val="both"/>
        <w:rPr>
          <w:ins w:id="480" w:author="Martin Cahill (NESO)" w:date="2025-04-23T19:14:00Z" w16du:dateUtc="2025-04-23T18:14:00Z"/>
        </w:rPr>
      </w:pPr>
      <w:ins w:id="481" w:author="Martin Cahill (NESO)" w:date="2025-04-23T19:14:00Z" w16du:dateUtc="2025-04-23T18:14:00Z">
        <w:r w:rsidRPr="00431BB9">
          <w:t>MTEC</w:t>
        </w:r>
        <w:r>
          <w:t xml:space="preserve"> is multiplied by the ALF and Year Round Shared Tariff to calculate the Year Round Shared element of the generation charge, </w:t>
        </w:r>
      </w:ins>
      <w:ins w:id="482" w:author="Martin Cahill [NESO]" w:date="2025-05-21T08:03:00Z" w16du:dateUtc="2025-05-21T07:03:00Z">
        <w:r w:rsidR="004F1FF1">
          <w:t>i</w:t>
        </w:r>
      </w:ins>
      <w:ins w:id="483" w:author="Martin Cahill (NESO)" w:date="2025-04-23T19:14:00Z" w16du:dateUtc="2025-04-23T18:14:00Z">
        <w:r>
          <w:t>t is multiplied by the Adjustment tariff to give the adjustment charge.</w:t>
        </w:r>
      </w:ins>
    </w:p>
    <w:p w14:paraId="6826169A" w14:textId="77777777" w:rsidR="00B7177B" w:rsidRDefault="00B7177B" w:rsidP="00B7177B">
      <w:pPr>
        <w:pStyle w:val="1"/>
        <w:ind w:left="1627"/>
        <w:jc w:val="both"/>
        <w:rPr>
          <w:ins w:id="484" w:author="Martin Cahill (NESO)" w:date="2025-04-23T19:14:00Z" w16du:dateUtc="2025-04-23T18:14:00Z"/>
        </w:rPr>
      </w:pPr>
    </w:p>
    <w:p w14:paraId="183E0197" w14:textId="015AFD74" w:rsidR="00B7177B" w:rsidRPr="00431BB9" w:rsidRDefault="00B7177B" w:rsidP="00B7177B">
      <w:pPr>
        <w:pStyle w:val="1"/>
        <w:ind w:left="1627"/>
        <w:jc w:val="both"/>
        <w:rPr>
          <w:ins w:id="485" w:author="Martin Cahill (NESO)" w:date="2025-04-23T19:14:00Z" w16du:dateUtc="2025-04-23T18:14:00Z"/>
        </w:rPr>
      </w:pPr>
      <w:ins w:id="486" w:author="Martin Cahill (NESO)" w:date="2025-04-23T19:14:00Z" w16du:dateUtc="2025-04-23T18:14:00Z">
        <w:r w:rsidRPr="00431BB9">
          <w:t xml:space="preserve">MTECP is </w:t>
        </w:r>
      </w:ins>
      <w:ins w:id="487" w:author="Martin Cahill (NESO)" w:date="2025-04-25T16:25:00Z" w16du:dateUtc="2025-04-25T15:25:00Z">
        <w:r w:rsidR="00A95582" w:rsidRPr="00431BB9">
          <w:t xml:space="preserve">used </w:t>
        </w:r>
      </w:ins>
      <w:ins w:id="488" w:author="Martin Cahill (NESO)" w:date="2025-04-23T19:14:00Z" w16du:dateUtc="2025-04-23T18:14:00Z">
        <w:r w:rsidRPr="00431BB9">
          <w:t>for the purpose of calculating the Peak</w:t>
        </w:r>
      </w:ins>
      <w:ins w:id="489" w:author="Martin Cahill (NESO)" w:date="2025-05-14T17:04:00Z" w16du:dateUtc="2025-05-14T16:04:00Z">
        <w:r w:rsidR="00562651" w:rsidRPr="00431BB9">
          <w:t xml:space="preserve"> Security</w:t>
        </w:r>
      </w:ins>
      <w:ins w:id="490" w:author="Martin Cahill (NESO)" w:date="2025-04-23T19:14:00Z" w16du:dateUtc="2025-04-23T18:14:00Z">
        <w:r w:rsidRPr="00431BB9">
          <w:t xml:space="preserve"> </w:t>
        </w:r>
      </w:ins>
      <w:ins w:id="491" w:author="Martin Cahill (NESO)" w:date="2025-05-14T17:04:00Z" w16du:dateUtc="2025-05-14T16:04:00Z">
        <w:r w:rsidR="00562651" w:rsidRPr="0027088B">
          <w:t>component</w:t>
        </w:r>
      </w:ins>
      <w:ins w:id="492" w:author="Martin Cahill (NESO)" w:date="2025-04-23T19:14:00Z" w16du:dateUtc="2025-04-23T18:14:00Z">
        <w:r w:rsidRPr="00431BB9">
          <w:t xml:space="preserve"> of the generation charge. Where a technology type does not attract a peak tariff component, the formula below will consider that the </w:t>
        </w:r>
      </w:ins>
      <w:ins w:id="493" w:author="Martin Cahill (NESO)" w:date="2025-04-25T16:26:00Z" w16du:dateUtc="2025-04-25T15:26:00Z">
        <w:r w:rsidR="00311FFC" w:rsidRPr="0027088B">
          <w:rPr>
            <w:b/>
            <w:bCs/>
          </w:rPr>
          <w:t>Installed Capacity</w:t>
        </w:r>
      </w:ins>
      <w:ins w:id="494" w:author="Martin Cahill (NESO)" w:date="2025-04-23T19:14:00Z" w16du:dateUtc="2025-04-23T18:14:00Z">
        <w:r w:rsidRPr="0027088B">
          <w:rPr>
            <w:b/>
            <w:bCs/>
          </w:rPr>
          <w:t xml:space="preserve"> </w:t>
        </w:r>
        <w:r w:rsidRPr="00431BB9">
          <w:t>(CAP</w:t>
        </w:r>
      </w:ins>
      <w:ins w:id="495" w:author="Martin Cahill (NESO)" w:date="2025-04-29T14:49:00Z" w16du:dateUtc="2025-04-29T13:49:00Z">
        <w:r w:rsidR="00A24639" w:rsidRPr="00431BB9">
          <w:rPr>
            <w:vertAlign w:val="subscript"/>
          </w:rPr>
          <w:t>BMU</w:t>
        </w:r>
      </w:ins>
      <w:ins w:id="496" w:author="Martin Cahill (NESO)" w:date="2025-04-23T19:14:00Z" w16du:dateUtc="2025-04-23T18:14:00Z">
        <w:r w:rsidRPr="00431BB9">
          <w:t xml:space="preserve">) is zero for the associated </w:t>
        </w:r>
      </w:ins>
      <w:ins w:id="497" w:author="Martin Cahill (NESO)" w:date="2025-04-25T16:27:00Z" w16du:dateUtc="2025-04-25T15:27:00Z">
        <w:r w:rsidR="00311FFC" w:rsidRPr="0027088B">
          <w:rPr>
            <w:b/>
            <w:bCs/>
          </w:rPr>
          <w:t>BM Unit</w:t>
        </w:r>
      </w:ins>
      <w:ins w:id="498" w:author="Martin Cahill (NESO)" w:date="2025-04-23T19:14:00Z" w16du:dateUtc="2025-04-23T18:14:00Z">
        <w:r w:rsidRPr="00431BB9">
          <w:t xml:space="preserve">. MTECP is capped at the </w:t>
        </w:r>
      </w:ins>
      <w:ins w:id="499" w:author="Martin Cahill (NESO)" w:date="2025-04-25T16:27:00Z" w16du:dateUtc="2025-04-25T15:27:00Z">
        <w:r w:rsidR="00311FFC" w:rsidRPr="0027088B">
          <w:rPr>
            <w:b/>
            <w:bCs/>
          </w:rPr>
          <w:t xml:space="preserve">Installed Capacity </w:t>
        </w:r>
        <w:r w:rsidR="00311FFC" w:rsidRPr="00431BB9">
          <w:t xml:space="preserve">of the </w:t>
        </w:r>
        <w:r w:rsidR="00311FFC" w:rsidRPr="0027088B">
          <w:rPr>
            <w:b/>
            <w:bCs/>
          </w:rPr>
          <w:t>BM Unit</w:t>
        </w:r>
      </w:ins>
      <w:ins w:id="500" w:author="Martin Cahill (NESO)" w:date="2025-04-23T19:14:00Z" w16du:dateUtc="2025-04-23T18:14:00Z">
        <w:r w:rsidRPr="00431BB9">
          <w:t>:</w:t>
        </w:r>
      </w:ins>
    </w:p>
    <w:p w14:paraId="1DCFCA0F" w14:textId="77777777" w:rsidR="00B7177B" w:rsidRPr="00431BB9" w:rsidRDefault="00B7177B" w:rsidP="00B7177B">
      <w:pPr>
        <w:pStyle w:val="1"/>
        <w:ind w:left="1627"/>
        <w:jc w:val="both"/>
        <w:rPr>
          <w:ins w:id="501" w:author="Martin Cahill (NESO)" w:date="2025-04-23T19:14:00Z" w16du:dateUtc="2025-04-23T18:14:00Z"/>
        </w:rPr>
      </w:pPr>
    </w:p>
    <w:p w14:paraId="72855B00" w14:textId="2AF25CA2" w:rsidR="009E4537" w:rsidRDefault="00000000" w:rsidP="009E4537">
      <w:pPr>
        <w:pStyle w:val="1"/>
        <w:ind w:left="907"/>
        <w:jc w:val="both"/>
        <w:rPr>
          <w:ins w:id="502" w:author="Martin Cahill (NESO)" w:date="2025-04-25T16:28:00Z" w16du:dateUtc="2025-04-25T15:28:00Z"/>
        </w:rPr>
      </w:pPr>
      <m:oMathPara>
        <m:oMath>
          <m:sSub>
            <m:sSubPr>
              <m:ctrlPr>
                <w:ins w:id="503" w:author="Martin Cahill (NESO)" w:date="2025-04-25T16:28:00Z" w16du:dateUtc="2025-04-25T15:28:00Z">
                  <w:rPr>
                    <w:rFonts w:ascii="Cambria Math" w:hAnsi="Cambria Math"/>
                    <w:i/>
                  </w:rPr>
                </w:ins>
              </m:ctrlPr>
            </m:sSubPr>
            <m:e>
              <m:r>
                <w:ins w:id="504" w:author="Martin Cahill (NESO)" w:date="2025-04-25T17:46:00Z" w16du:dateUtc="2025-04-25T16:46:00Z">
                  <w:rPr>
                    <w:rFonts w:ascii="Cambria Math" w:hAnsi="Cambria Math"/>
                  </w:rPr>
                  <m:t>MTECP</m:t>
                </w:ins>
              </m:r>
            </m:e>
            <m:sub>
              <m:r>
                <w:ins w:id="505" w:author="Martin Cahill (NESO)" w:date="2025-04-25T16:30:00Z" w16du:dateUtc="2025-04-25T15:30:00Z">
                  <w:rPr>
                    <w:rFonts w:ascii="Cambria Math" w:hAnsi="Cambria Math"/>
                  </w:rPr>
                  <m:t>BMU</m:t>
                </w:ins>
              </m:r>
            </m:sub>
          </m:sSub>
          <m:r>
            <w:ins w:id="506" w:author="Martin Cahill (NESO)" w:date="2025-04-25T16:28:00Z" w16du:dateUtc="2025-04-25T15:28:00Z">
              <w:rPr>
                <w:rFonts w:ascii="Cambria Math" w:hAnsi="Cambria Math"/>
              </w:rPr>
              <m:t>=min</m:t>
            </w:ins>
          </m:r>
          <m:d>
            <m:dPr>
              <m:begChr m:val="["/>
              <m:endChr m:val="]"/>
              <m:ctrlPr>
                <w:ins w:id="507" w:author="Martin Cahill (NESO)" w:date="2025-05-14T16:09:00Z" w16du:dateUtc="2025-05-14T15:09:00Z">
                  <w:rPr>
                    <w:rFonts w:ascii="Cambria Math" w:hAnsi="Cambria Math"/>
                    <w:i/>
                  </w:rPr>
                </w:ins>
              </m:ctrlPr>
            </m:dPr>
            <m:e>
              <m:d>
                <m:dPr>
                  <m:ctrlPr>
                    <w:ins w:id="508" w:author="Martin Cahill (NESO)" w:date="2025-05-14T16:09:00Z" w16du:dateUtc="2025-05-14T15:09:00Z">
                      <w:rPr>
                        <w:rFonts w:ascii="Cambria Math" w:hAnsi="Cambria Math"/>
                        <w:i/>
                      </w:rPr>
                    </w:ins>
                  </m:ctrlPr>
                </m:dPr>
                <m:e>
                  <m:f>
                    <m:fPr>
                      <m:ctrlPr>
                        <w:ins w:id="509" w:author="Martin Cahill (NESO)" w:date="2025-05-14T16:09:00Z" w16du:dateUtc="2025-05-14T15:09:00Z">
                          <w:rPr>
                            <w:rFonts w:ascii="Cambria Math" w:hAnsi="Cambria Math"/>
                            <w:i/>
                          </w:rPr>
                        </w:ins>
                      </m:ctrlPr>
                    </m:fPr>
                    <m:num>
                      <m:sSub>
                        <m:sSubPr>
                          <m:ctrlPr>
                            <w:ins w:id="510" w:author="Martin Cahill (NESO)" w:date="2025-05-14T16:09:00Z" w16du:dateUtc="2025-05-14T15:09:00Z">
                              <w:rPr>
                                <w:rFonts w:ascii="Cambria Math" w:hAnsi="Cambria Math"/>
                                <w:i/>
                              </w:rPr>
                            </w:ins>
                          </m:ctrlPr>
                        </m:sSubPr>
                        <m:e>
                          <m:r>
                            <w:ins w:id="511" w:author="Martin Cahill (NESO)" w:date="2025-05-14T16:09:00Z" w16du:dateUtc="2025-05-14T15:09:00Z">
                              <w:rPr>
                                <w:rFonts w:ascii="Cambria Math" w:hAnsi="Cambria Math"/>
                              </w:rPr>
                              <m:t>CAP</m:t>
                            </w:ins>
                          </m:r>
                        </m:e>
                        <m:sub>
                          <m:r>
                            <w:ins w:id="512" w:author="Martin Cahill [NESO]" w:date="2025-06-04T14:12:00Z" w16du:dateUtc="2025-06-04T13:12:00Z">
                              <w:rPr>
                                <w:rFonts w:ascii="Cambria Math" w:hAnsi="Cambria Math"/>
                              </w:rPr>
                              <m:t>P</m:t>
                            </w:ins>
                          </m:r>
                          <m:r>
                            <w:ins w:id="513" w:author="Martin Cahill (NESO)" w:date="2025-05-14T16:09:00Z" w16du:dateUtc="2025-05-14T15:09:00Z">
                              <w:rPr>
                                <w:rFonts w:ascii="Cambria Math" w:hAnsi="Cambria Math"/>
                              </w:rPr>
                              <m:t>BMU</m:t>
                            </w:ins>
                          </m:r>
                        </m:sub>
                      </m:sSub>
                    </m:num>
                    <m:den>
                      <m:nary>
                        <m:naryPr>
                          <m:chr m:val="∑"/>
                          <m:limLoc m:val="undOvr"/>
                          <m:ctrlPr>
                            <w:ins w:id="514" w:author="Martin Cahill (NESO)" w:date="2025-05-14T16:09:00Z" w16du:dateUtc="2025-05-14T15:09:00Z">
                              <w:rPr>
                                <w:rFonts w:ascii="Cambria Math" w:hAnsi="Cambria Math"/>
                                <w:i/>
                              </w:rPr>
                            </w:ins>
                          </m:ctrlPr>
                        </m:naryPr>
                        <m:sub>
                          <m:r>
                            <w:ins w:id="515" w:author="Martin Cahill [NESO]" w:date="2025-06-04T14:12:00Z" w16du:dateUtc="2025-06-04T13:12:00Z">
                              <w:rPr>
                                <w:rFonts w:ascii="Cambria Math" w:hAnsi="Cambria Math"/>
                              </w:rPr>
                              <m:t>P</m:t>
                            </w:ins>
                          </m:r>
                          <m:r>
                            <w:ins w:id="516" w:author="Martin Cahill (NESO)" w:date="2025-05-14T16:09:00Z" w16du:dateUtc="2025-05-14T15:09:00Z">
                              <w:rPr>
                                <w:rFonts w:ascii="Cambria Math" w:hAnsi="Cambria Math"/>
                              </w:rPr>
                              <m:t>BMU=1</m:t>
                            </w:ins>
                          </m:r>
                        </m:sub>
                        <m:sup>
                          <m:r>
                            <w:ins w:id="517" w:author="Martin Cahill (NESO)" w:date="2025-05-14T16:09:00Z" w16du:dateUtc="2025-05-14T15:09:00Z">
                              <w:rPr>
                                <w:rFonts w:ascii="Cambria Math" w:hAnsi="Cambria Math"/>
                              </w:rPr>
                              <m:t>n</m:t>
                            </w:ins>
                          </m:r>
                        </m:sup>
                        <m:e>
                          <m:sSub>
                            <m:sSubPr>
                              <m:ctrlPr>
                                <w:ins w:id="518" w:author="Martin Cahill (NESO)" w:date="2025-05-14T16:09:00Z" w16du:dateUtc="2025-05-14T15:09:00Z">
                                  <w:rPr>
                                    <w:rFonts w:ascii="Cambria Math" w:hAnsi="Cambria Math"/>
                                    <w:i/>
                                  </w:rPr>
                                </w:ins>
                              </m:ctrlPr>
                            </m:sSubPr>
                            <m:e>
                              <m:r>
                                <w:ins w:id="519" w:author="Martin Cahill (NESO)" w:date="2025-05-14T16:09:00Z" w16du:dateUtc="2025-05-14T15:09:00Z">
                                  <w:rPr>
                                    <w:rFonts w:ascii="Cambria Math" w:hAnsi="Cambria Math"/>
                                  </w:rPr>
                                  <m:t>CAP</m:t>
                                </w:ins>
                              </m:r>
                            </m:e>
                            <m:sub>
                              <m:r>
                                <w:ins w:id="520" w:author="Martin Cahill [NESO]" w:date="2025-06-04T14:12:00Z" w16du:dateUtc="2025-06-04T13:12:00Z">
                                  <w:rPr>
                                    <w:rFonts w:ascii="Cambria Math" w:hAnsi="Cambria Math"/>
                                  </w:rPr>
                                  <m:t>P</m:t>
                                </w:ins>
                              </m:r>
                              <m:r>
                                <w:ins w:id="521" w:author="Martin Cahill (NESO)" w:date="2025-05-14T16:09:00Z" w16du:dateUtc="2025-05-14T15:09:00Z">
                                  <w:rPr>
                                    <w:rFonts w:ascii="Cambria Math" w:hAnsi="Cambria Math"/>
                                  </w:rPr>
                                  <m:t>BMU</m:t>
                                </w:ins>
                              </m:r>
                            </m:sub>
                          </m:sSub>
                        </m:e>
                      </m:nary>
                    </m:den>
                  </m:f>
                  <m:r>
                    <w:ins w:id="522" w:author="Martin Cahill (NESO)" w:date="2025-05-14T16:09:00Z" w16du:dateUtc="2025-05-14T15:09:00Z">
                      <w:rPr>
                        <w:rFonts w:ascii="Cambria Math" w:hAnsi="Cambria Math"/>
                      </w:rPr>
                      <m:t>×TEC</m:t>
                    </w:ins>
                  </m:r>
                </m:e>
              </m:d>
              <m:r>
                <w:ins w:id="523" w:author="Martin Cahill (NESO)" w:date="2025-05-14T16:09:00Z" w16du:dateUtc="2025-05-14T15:09:00Z">
                  <w:rPr>
                    <w:rFonts w:ascii="Cambria Math" w:hAnsi="Cambria Math"/>
                  </w:rPr>
                  <m:t>,</m:t>
                </w:ins>
              </m:r>
              <m:d>
                <m:dPr>
                  <m:ctrlPr>
                    <w:ins w:id="524" w:author="Martin Cahill (NESO)" w:date="2025-05-14T16:09:00Z" w16du:dateUtc="2025-05-14T15:09:00Z">
                      <w:rPr>
                        <w:rFonts w:ascii="Cambria Math" w:hAnsi="Cambria Math"/>
                        <w:i/>
                      </w:rPr>
                    </w:ins>
                  </m:ctrlPr>
                </m:dPr>
                <m:e>
                  <m:sSub>
                    <m:sSubPr>
                      <m:ctrlPr>
                        <w:ins w:id="525" w:author="Martin Cahill (NESO)" w:date="2025-05-14T16:09:00Z" w16du:dateUtc="2025-05-14T15:09:00Z">
                          <w:rPr>
                            <w:rFonts w:ascii="Cambria Math" w:hAnsi="Cambria Math"/>
                            <w:i/>
                          </w:rPr>
                        </w:ins>
                      </m:ctrlPr>
                    </m:sSubPr>
                    <m:e>
                      <m:r>
                        <w:ins w:id="526" w:author="Martin Cahill (NESO)" w:date="2025-05-14T16:09:00Z" w16du:dateUtc="2025-05-14T15:09:00Z">
                          <w:rPr>
                            <w:rFonts w:ascii="Cambria Math" w:hAnsi="Cambria Math"/>
                          </w:rPr>
                          <m:t>CAP</m:t>
                        </w:ins>
                      </m:r>
                    </m:e>
                    <m:sub>
                      <m:r>
                        <w:ins w:id="527" w:author="Martin Cahill [NESO]" w:date="2025-06-04T14:13:00Z" w16du:dateUtc="2025-06-04T13:13:00Z">
                          <w:rPr>
                            <w:rFonts w:ascii="Cambria Math" w:hAnsi="Cambria Math"/>
                          </w:rPr>
                          <m:t>P</m:t>
                        </w:ins>
                      </m:r>
                      <m:r>
                        <w:ins w:id="528" w:author="Martin Cahill (NESO)" w:date="2025-05-14T16:09:00Z" w16du:dateUtc="2025-05-14T15:09:00Z">
                          <w:rPr>
                            <w:rFonts w:ascii="Cambria Math" w:hAnsi="Cambria Math"/>
                          </w:rPr>
                          <m:t>BMU</m:t>
                        </w:ins>
                      </m:r>
                    </m:sub>
                  </m:sSub>
                </m:e>
              </m:d>
            </m:e>
          </m:d>
        </m:oMath>
      </m:oMathPara>
    </w:p>
    <w:p w14:paraId="03F00058" w14:textId="77777777" w:rsidR="009E4537" w:rsidRDefault="009E4537" w:rsidP="00B7177B">
      <w:pPr>
        <w:pStyle w:val="1"/>
        <w:ind w:left="907"/>
        <w:jc w:val="both"/>
        <w:rPr>
          <w:ins w:id="529" w:author="Martin Cahill (NESO)" w:date="2025-04-23T19:14:00Z" w16du:dateUtc="2025-04-23T18:14:00Z"/>
        </w:rPr>
      </w:pPr>
    </w:p>
    <w:p w14:paraId="32020988" w14:textId="4594CC9C" w:rsidR="00B7177B" w:rsidRDefault="00B7177B" w:rsidP="00B7177B">
      <w:pPr>
        <w:pStyle w:val="1"/>
        <w:ind w:left="1627"/>
        <w:jc w:val="both"/>
        <w:rPr>
          <w:ins w:id="530" w:author="Martin Cahill (NESO)" w:date="2025-04-23T19:14:00Z" w16du:dateUtc="2025-04-23T18:14:00Z"/>
        </w:rPr>
      </w:pPr>
      <w:ins w:id="531" w:author="Martin Cahill (NESO)" w:date="2025-04-23T19:14:00Z" w16du:dateUtc="2025-04-23T18:14:00Z">
        <w:r>
          <w:t>Where:</w:t>
        </w:r>
      </w:ins>
    </w:p>
    <w:p w14:paraId="13347D2D" w14:textId="10E645DE" w:rsidR="00B7177B" w:rsidRPr="003B6B05" w:rsidRDefault="00B7177B" w:rsidP="00B7177B">
      <w:pPr>
        <w:pStyle w:val="1"/>
        <w:ind w:left="1627"/>
        <w:jc w:val="both"/>
      </w:pPr>
      <w:ins w:id="532" w:author="Martin Cahill (NESO)" w:date="2025-04-23T19:14:00Z" w16du:dateUtc="2025-04-23T18:14:00Z">
        <w:r w:rsidRPr="003B6B05">
          <w:t>MTECP</w:t>
        </w:r>
      </w:ins>
      <w:ins w:id="533" w:author="Martin Cahill (NESO)" w:date="2025-04-25T16:33:00Z" w16du:dateUtc="2025-04-25T15:33:00Z">
        <w:r w:rsidR="003F6DF2" w:rsidRPr="003B6B05">
          <w:rPr>
            <w:vertAlign w:val="subscript"/>
          </w:rPr>
          <w:t>BMU</w:t>
        </w:r>
      </w:ins>
      <w:ins w:id="534" w:author="Martin Cahill (NESO)" w:date="2025-04-23T19:14:00Z" w16du:dateUtc="2025-04-23T18:14:00Z">
        <w:r w:rsidRPr="003B6B05">
          <w:t xml:space="preserve"> = </w:t>
        </w:r>
      </w:ins>
      <w:ins w:id="535" w:author="Martin Cahill (NESO)" w:date="2025-05-14T17:08:00Z" w16du:dateUtc="2025-05-14T16:08:00Z">
        <w:r w:rsidR="008D0540" w:rsidRPr="003B6B05">
          <w:t>m</w:t>
        </w:r>
      </w:ins>
      <w:ins w:id="536" w:author="Martin Cahill (NESO)" w:date="2025-04-23T19:14:00Z" w16du:dateUtc="2025-04-23T18:14:00Z">
        <w:r w:rsidRPr="003B6B05">
          <w:t xml:space="preserve">ulti </w:t>
        </w:r>
      </w:ins>
      <w:ins w:id="537" w:author="Martin Cahill (NESO)" w:date="2025-05-14T17:08:00Z" w16du:dateUtc="2025-05-14T16:08:00Z">
        <w:r w:rsidR="008D0540" w:rsidRPr="003B6B05">
          <w:t>t</w:t>
        </w:r>
      </w:ins>
      <w:ins w:id="538" w:author="Martin Cahill (NESO)" w:date="2025-04-23T19:14:00Z" w16du:dateUtc="2025-04-23T18:14:00Z">
        <w:r w:rsidRPr="003B6B05">
          <w:t xml:space="preserve">echnology </w:t>
        </w:r>
        <w:r w:rsidRPr="0027088B">
          <w:rPr>
            <w:b/>
            <w:bCs/>
          </w:rPr>
          <w:t>Power Station’s</w:t>
        </w:r>
      </w:ins>
      <w:ins w:id="539" w:author="Martin Cahill (NESO)" w:date="2025-04-29T14:50:00Z" w16du:dateUtc="2025-04-29T13:50:00Z">
        <w:r w:rsidR="00A24639" w:rsidRPr="003B6B05">
          <w:t xml:space="preserve"> </w:t>
        </w:r>
      </w:ins>
      <w:ins w:id="540" w:author="Martin Cahill (NESO)" w:date="2025-04-23T19:14:00Z" w16du:dateUtc="2025-04-23T18:14:00Z">
        <w:r w:rsidRPr="003B6B05">
          <w:t>TEC</w:t>
        </w:r>
      </w:ins>
      <w:ins w:id="541" w:author="Martin Cahill (NESO)" w:date="2025-05-14T17:08:00Z" w16du:dateUtc="2025-05-14T16:08:00Z">
        <w:r w:rsidR="008D0540" w:rsidRPr="003B6B05">
          <w:t xml:space="preserve"> (for Peak Security </w:t>
        </w:r>
      </w:ins>
      <w:ins w:id="542" w:author="Martin Cahill (NESO)" w:date="2025-05-14T17:10:00Z" w16du:dateUtc="2025-05-14T16:10:00Z">
        <w:r w:rsidR="008D0540" w:rsidRPr="0027088B">
          <w:t>t</w:t>
        </w:r>
      </w:ins>
      <w:ins w:id="543" w:author="Martin Cahill (NESO)" w:date="2025-05-14T17:08:00Z" w16du:dateUtc="2025-05-14T16:08:00Z">
        <w:r w:rsidR="008D0540" w:rsidRPr="003B6B05">
          <w:t>ariff</w:t>
        </w:r>
      </w:ins>
      <w:ins w:id="544" w:author="Martin Cahill (NESO)" w:date="2025-05-14T17:09:00Z" w16du:dateUtc="2025-05-14T16:09:00Z">
        <w:r w:rsidR="008D0540" w:rsidRPr="003B6B05">
          <w:t xml:space="preserve"> calculation</w:t>
        </w:r>
      </w:ins>
      <w:ins w:id="545" w:author="Martin Cahill (NESO)" w:date="2025-05-14T17:08:00Z" w16du:dateUtc="2025-05-14T16:08:00Z">
        <w:r w:rsidR="008D0540" w:rsidRPr="003B6B05">
          <w:t>)</w:t>
        </w:r>
      </w:ins>
      <w:ins w:id="546" w:author="Martin Cahill (NESO)" w:date="2025-04-23T19:14:00Z" w16du:dateUtc="2025-04-23T18:14:00Z">
        <w:r w:rsidRPr="003B6B05">
          <w:t xml:space="preserve"> for </w:t>
        </w:r>
      </w:ins>
      <w:ins w:id="547" w:author="Martin Cahill (NESO)" w:date="2025-04-25T16:33:00Z" w16du:dateUtc="2025-04-25T15:33:00Z">
        <w:r w:rsidR="003F6DF2" w:rsidRPr="0027088B">
          <w:rPr>
            <w:b/>
            <w:bCs/>
          </w:rPr>
          <w:t>BM Unit</w:t>
        </w:r>
      </w:ins>
      <w:ins w:id="548" w:author="Martin Cahill [NESO]" w:date="2025-06-04T14:58:00Z" w16du:dateUtc="2025-06-04T13:58:00Z">
        <w:r w:rsidR="009F16C0" w:rsidRPr="003B6B05">
          <w:rPr>
            <w:b/>
            <w:bCs/>
          </w:rPr>
          <w:t>.</w:t>
        </w:r>
      </w:ins>
    </w:p>
    <w:p w14:paraId="5FB2E7DC" w14:textId="25A0E48C" w:rsidR="00B7177B" w:rsidRPr="003B6B05" w:rsidRDefault="00B7177B" w:rsidP="00B7177B">
      <w:pPr>
        <w:pStyle w:val="1"/>
        <w:ind w:left="1627"/>
        <w:jc w:val="both"/>
        <w:rPr>
          <w:ins w:id="549" w:author="Martin Cahill (NESO)" w:date="2025-04-23T19:14:00Z" w16du:dateUtc="2025-04-23T18:14:00Z"/>
        </w:rPr>
      </w:pPr>
      <w:ins w:id="550" w:author="Martin Cahill (NESO)" w:date="2025-04-23T19:14:00Z" w16du:dateUtc="2025-04-23T18:14:00Z">
        <w:r w:rsidRPr="003B6B05">
          <w:t>CAP</w:t>
        </w:r>
      </w:ins>
      <w:ins w:id="551" w:author="Martin Cahill [NESO]" w:date="2025-06-04T14:15:00Z" w16du:dateUtc="2025-06-04T13:15:00Z">
        <w:r w:rsidR="006E1EB4" w:rsidRPr="0027088B">
          <w:rPr>
            <w:vertAlign w:val="subscript"/>
          </w:rPr>
          <w:t>P</w:t>
        </w:r>
      </w:ins>
      <w:ins w:id="552" w:author="Martin Cahill (NESO)" w:date="2025-04-25T16:37:00Z" w16du:dateUtc="2025-04-25T15:37:00Z">
        <w:r w:rsidR="005043A0" w:rsidRPr="0027088B">
          <w:rPr>
            <w:vertAlign w:val="subscript"/>
          </w:rPr>
          <w:t>BMU</w:t>
        </w:r>
      </w:ins>
      <w:ins w:id="553" w:author="Martin Cahill (NESO)" w:date="2025-04-23T19:14:00Z" w16du:dateUtc="2025-04-23T18:14:00Z">
        <w:r w:rsidRPr="003B6B05">
          <w:t xml:space="preserve"> = </w:t>
        </w:r>
      </w:ins>
      <w:ins w:id="554" w:author="Martin Cahill (NESO)" w:date="2025-04-25T16:37:00Z" w16du:dateUtc="2025-04-25T15:37:00Z">
        <w:r w:rsidR="005043A0" w:rsidRPr="0027088B">
          <w:rPr>
            <w:b/>
            <w:bCs/>
          </w:rPr>
          <w:t>Installed Capacity</w:t>
        </w:r>
      </w:ins>
      <w:r w:rsidRPr="0027088B">
        <w:rPr>
          <w:b/>
          <w:bCs/>
        </w:rPr>
        <w:t xml:space="preserve"> </w:t>
      </w:r>
      <w:ins w:id="555" w:author="Martin Cahill [NESO]" w:date="2025-06-18T10:24:00Z" w16du:dateUtc="2025-06-18T09:24:00Z">
        <w:r w:rsidR="0027088B">
          <w:t xml:space="preserve">for </w:t>
        </w:r>
      </w:ins>
      <w:ins w:id="556" w:author="Martin Cahill (NESO)" w:date="2025-04-25T16:37:00Z" w16du:dateUtc="2025-04-25T15:37:00Z">
        <w:r w:rsidR="005043A0" w:rsidRPr="0027088B">
          <w:rPr>
            <w:b/>
            <w:bCs/>
          </w:rPr>
          <w:t>BM Unit</w:t>
        </w:r>
      </w:ins>
      <w:ins w:id="557" w:author="Martin Cahill (NESO)" w:date="2025-04-23T19:14:00Z" w16du:dateUtc="2025-04-23T18:14:00Z">
        <w:r w:rsidRPr="003B6B05">
          <w:t xml:space="preserve"> to which peak security tariff applies (or the maximum BM Unit metered values where there is a negative tariff</w:t>
        </w:r>
      </w:ins>
      <w:ins w:id="558" w:author="Martin Cahill (NESO)" w:date="2025-04-25T16:45:00Z" w16du:dateUtc="2025-04-25T15:45:00Z">
        <w:r w:rsidR="00586C01" w:rsidRPr="003B6B05">
          <w:t xml:space="preserve">, </w:t>
        </w:r>
        <w:r w:rsidR="00586C01" w:rsidRPr="0027088B">
          <w:t>as per the negative methodology below</w:t>
        </w:r>
      </w:ins>
      <w:r w:rsidRPr="003B6B05">
        <w:t>).</w:t>
      </w:r>
      <w:ins w:id="559" w:author="Martin Cahill [NESO]" w:date="2025-06-04T14:14:00Z" w16du:dateUtc="2025-06-04T13:14:00Z">
        <w:r w:rsidR="008E1212" w:rsidRPr="003B6B05">
          <w:t xml:space="preserve"> </w:t>
        </w:r>
      </w:ins>
      <w:ins w:id="560" w:author="Martin Cahill [NESO]" w:date="2025-06-04T14:18:00Z" w16du:dateUtc="2025-06-04T13:18:00Z">
        <w:r w:rsidR="00715DE0" w:rsidRPr="003B6B05">
          <w:t xml:space="preserve">For Intermittent </w:t>
        </w:r>
      </w:ins>
      <w:ins w:id="561" w:author="Martin Cahill [NESO]" w:date="2025-06-04T14:19:00Z" w16du:dateUtc="2025-06-04T13:19:00Z">
        <w:r w:rsidR="00DD3B0C" w:rsidRPr="0027088B">
          <w:rPr>
            <w:b/>
            <w:bCs/>
          </w:rPr>
          <w:t>BM Units</w:t>
        </w:r>
        <w:r w:rsidR="00DD3B0C" w:rsidRPr="003B6B05">
          <w:t xml:space="preserve">, this </w:t>
        </w:r>
        <w:r w:rsidR="007D7CA1" w:rsidRPr="003B6B05">
          <w:t>shall be</w:t>
        </w:r>
        <w:r w:rsidR="00DD3B0C" w:rsidRPr="003B6B05">
          <w:t xml:space="preserve"> zero.</w:t>
        </w:r>
      </w:ins>
    </w:p>
    <w:p w14:paraId="6D75CBD2" w14:textId="2C02F677" w:rsidR="00B7177B" w:rsidRPr="003B6B05" w:rsidRDefault="00586C01" w:rsidP="00B7177B">
      <w:pPr>
        <w:pStyle w:val="1"/>
        <w:ind w:left="1627"/>
        <w:jc w:val="both"/>
        <w:rPr>
          <w:ins w:id="562" w:author="Martin Cahill (NESO)" w:date="2025-04-23T19:14:00Z" w16du:dateUtc="2025-04-23T18:14:00Z"/>
        </w:rPr>
      </w:pPr>
      <w:ins w:id="563" w:author="Martin Cahill (NESO)" w:date="2025-04-25T16:45:00Z" w16du:dateUtc="2025-04-25T15:45:00Z">
        <w:r w:rsidRPr="003B6B05">
          <w:t>n</w:t>
        </w:r>
      </w:ins>
      <w:ins w:id="564" w:author="Martin Cahill (NESO)" w:date="2025-04-23T19:14:00Z" w16du:dateUtc="2025-04-23T18:14:00Z">
        <w:r w:rsidR="00B7177B" w:rsidRPr="003B6B05">
          <w:t xml:space="preserve"> = the number of </w:t>
        </w:r>
      </w:ins>
      <w:ins w:id="565" w:author="Martin Cahill (NESO)" w:date="2025-04-25T16:46:00Z" w16du:dateUtc="2025-04-25T15:46:00Z">
        <w:r w:rsidRPr="0027088B">
          <w:rPr>
            <w:b/>
            <w:bCs/>
          </w:rPr>
          <w:t xml:space="preserve">BM Units </w:t>
        </w:r>
      </w:ins>
      <w:ins w:id="566" w:author="Martin Cahill (NESO)" w:date="2025-04-23T19:14:00Z" w16du:dateUtc="2025-04-23T18:14:00Z">
        <w:r w:rsidR="00B7177B" w:rsidRPr="003B6B05">
          <w:t>that attract peak security tariff</w:t>
        </w:r>
      </w:ins>
      <w:ins w:id="567" w:author="Martin Cahill [NESO]" w:date="2025-06-04T14:58:00Z" w16du:dateUtc="2025-06-04T13:58:00Z">
        <w:r w:rsidR="009F16C0" w:rsidRPr="003B6B05">
          <w:t>.</w:t>
        </w:r>
      </w:ins>
    </w:p>
    <w:p w14:paraId="5B191C84" w14:textId="222969C0" w:rsidR="00B7177B" w:rsidRPr="003B6B05" w:rsidRDefault="00B7177B" w:rsidP="00B7177B">
      <w:pPr>
        <w:pStyle w:val="1"/>
        <w:ind w:left="1627"/>
        <w:jc w:val="both"/>
        <w:rPr>
          <w:ins w:id="568" w:author="Martin Cahill (NESO)" w:date="2025-04-23T19:14:00Z" w16du:dateUtc="2025-04-23T18:14:00Z"/>
        </w:rPr>
      </w:pPr>
      <w:ins w:id="569" w:author="Martin Cahill (NESO)" w:date="2025-04-23T19:14:00Z" w16du:dateUtc="2025-04-23T18:14:00Z">
        <w:r w:rsidRPr="003B6B05">
          <w:t xml:space="preserve">TEC = TEC of </w:t>
        </w:r>
        <w:r w:rsidRPr="003B6B05">
          <w:rPr>
            <w:b/>
            <w:bCs/>
          </w:rPr>
          <w:t>Power Station</w:t>
        </w:r>
        <w:r w:rsidRPr="003B6B05">
          <w:t xml:space="preserve"> as defined in the </w:t>
        </w:r>
      </w:ins>
      <w:ins w:id="570" w:author="Martin Cahill (NESO)" w:date="2025-04-25T16:36:00Z" w16du:dateUtc="2025-04-25T15:36:00Z">
        <w:r w:rsidR="005043A0" w:rsidRPr="0027088B">
          <w:rPr>
            <w:b/>
            <w:bCs/>
          </w:rPr>
          <w:t>Bilater</w:t>
        </w:r>
      </w:ins>
      <w:ins w:id="571" w:author="Martin Cahill (NESO)" w:date="2025-04-25T16:37:00Z" w16du:dateUtc="2025-04-25T15:37:00Z">
        <w:r w:rsidR="005043A0" w:rsidRPr="0027088B">
          <w:rPr>
            <w:b/>
            <w:bCs/>
          </w:rPr>
          <w:t xml:space="preserve">al </w:t>
        </w:r>
      </w:ins>
      <w:ins w:id="572" w:author="Martin Cahill (NESO)" w:date="2025-04-23T19:14:00Z" w16du:dateUtc="2025-04-23T18:14:00Z">
        <w:r w:rsidRPr="0027088B">
          <w:rPr>
            <w:b/>
            <w:bCs/>
          </w:rPr>
          <w:t>Connection Agreement</w:t>
        </w:r>
        <w:r w:rsidRPr="003B6B05">
          <w:t xml:space="preserve"> </w:t>
        </w:r>
      </w:ins>
      <w:ins w:id="573" w:author="Martin Cahill (NESO)" w:date="2025-05-14T15:34:00Z" w16du:dateUtc="2025-05-14T14:34:00Z">
        <w:r w:rsidR="001C1DD1" w:rsidRPr="003B6B05">
          <w:t xml:space="preserve">or </w:t>
        </w:r>
        <w:r w:rsidR="001C1DD1" w:rsidRPr="0027088B">
          <w:rPr>
            <w:b/>
            <w:bCs/>
          </w:rPr>
          <w:t>Bilateral Embedded Connection Agreement</w:t>
        </w:r>
        <w:r w:rsidR="001C1DD1" w:rsidRPr="003B6B05">
          <w:t xml:space="preserve"> </w:t>
        </w:r>
      </w:ins>
      <w:ins w:id="574" w:author="Martin Cahill (NESO)" w:date="2025-04-23T19:14:00Z" w16du:dateUtc="2025-04-23T18:14:00Z">
        <w:r w:rsidRPr="003B6B05">
          <w:t xml:space="preserve">(or the maximum </w:t>
        </w:r>
        <w:r w:rsidRPr="003B6B05">
          <w:rPr>
            <w:b/>
            <w:bCs/>
          </w:rPr>
          <w:t>Power Station</w:t>
        </w:r>
        <w:r w:rsidRPr="003B6B05">
          <w:t xml:space="preserve"> metered values where there is a negative</w:t>
        </w:r>
      </w:ins>
      <w:r w:rsidRPr="003B6B05">
        <w:t xml:space="preserve"> tariff element</w:t>
      </w:r>
      <w:ins w:id="575" w:author="Martin Cahill (NESO)" w:date="2025-04-25T16:46:00Z" w16du:dateUtc="2025-04-25T15:46:00Z">
        <w:r w:rsidR="00586C01" w:rsidRPr="003B6B05">
          <w:t xml:space="preserve">, </w:t>
        </w:r>
        <w:r w:rsidR="00586C01" w:rsidRPr="0027088B">
          <w:t>as per the negative methodology below</w:t>
        </w:r>
      </w:ins>
      <w:ins w:id="576" w:author="Martin Cahill (NESO)" w:date="2025-04-23T19:14:00Z" w16du:dateUtc="2025-04-23T18:14:00Z">
        <w:r w:rsidRPr="003B6B05">
          <w:t>)</w:t>
        </w:r>
      </w:ins>
      <w:ins w:id="577" w:author="Martin Cahill [NESO]" w:date="2025-06-04T14:58:00Z" w16du:dateUtc="2025-06-04T13:58:00Z">
        <w:r w:rsidR="009F16C0" w:rsidRPr="003B6B05">
          <w:t>.</w:t>
        </w:r>
      </w:ins>
    </w:p>
    <w:p w14:paraId="6D67DD13" w14:textId="14CCB78E" w:rsidR="00B7177B" w:rsidRPr="003B6B05" w:rsidRDefault="00B7177B" w:rsidP="00B7177B">
      <w:pPr>
        <w:pStyle w:val="1"/>
        <w:ind w:left="1627"/>
        <w:jc w:val="both"/>
        <w:rPr>
          <w:ins w:id="578" w:author="Martin Cahill (NESO)" w:date="2025-04-23T19:14:00Z" w16du:dateUtc="2025-04-23T18:14:00Z"/>
        </w:rPr>
      </w:pPr>
      <w:ins w:id="579" w:author="Martin Cahill (NESO)" w:date="2025-04-23T19:14:00Z" w16du:dateUtc="2025-04-23T18:14:00Z">
        <w:r w:rsidRPr="003B6B05">
          <w:t>MTECP</w:t>
        </w:r>
      </w:ins>
      <w:ins w:id="580" w:author="Martin Cahill (NESO)" w:date="2025-04-25T16:47:00Z" w16du:dateUtc="2025-04-25T15:47:00Z">
        <w:r w:rsidR="00586C01" w:rsidRPr="003B6B05">
          <w:rPr>
            <w:vertAlign w:val="subscript"/>
          </w:rPr>
          <w:t>BMU</w:t>
        </w:r>
      </w:ins>
      <w:ins w:id="581" w:author="Martin Cahill (NESO)" w:date="2025-04-23T19:14:00Z" w16du:dateUtc="2025-04-23T18:14:00Z">
        <w:r w:rsidRPr="003B6B05">
          <w:t xml:space="preserve"> will equal zero for a </w:t>
        </w:r>
      </w:ins>
      <w:ins w:id="582" w:author="Martin Cahill (NESO)" w:date="2025-04-25T16:47:00Z" w16du:dateUtc="2025-04-25T15:47:00Z">
        <w:r w:rsidR="00797C47" w:rsidRPr="0027088B">
          <w:rPr>
            <w:b/>
            <w:bCs/>
          </w:rPr>
          <w:t>BM Unit</w:t>
        </w:r>
      </w:ins>
      <w:ins w:id="583" w:author="Martin Cahill (NESO)" w:date="2025-04-23T19:14:00Z" w16du:dateUtc="2025-04-23T18:14:00Z">
        <w:r w:rsidRPr="0027088B">
          <w:rPr>
            <w:b/>
            <w:bCs/>
          </w:rPr>
          <w:t xml:space="preserve"> </w:t>
        </w:r>
        <w:r w:rsidRPr="003B6B05">
          <w:t>that does not attract a peak</w:t>
        </w:r>
      </w:ins>
      <w:ins w:id="584" w:author="Martin Cahill (NESO)" w:date="2025-05-06T09:33:00Z" w16du:dateUtc="2025-05-06T08:33:00Z">
        <w:r w:rsidR="00E1184A" w:rsidRPr="003B6B05">
          <w:t xml:space="preserve"> security</w:t>
        </w:r>
      </w:ins>
      <w:ins w:id="585" w:author="Martin Cahill (NESO)" w:date="2025-04-23T19:14:00Z" w16du:dateUtc="2025-04-23T18:14:00Z">
        <w:r w:rsidRPr="003B6B05">
          <w:t xml:space="preserve"> tariff component</w:t>
        </w:r>
      </w:ins>
      <w:ins w:id="586" w:author="Martin Cahill [NESO]" w:date="2025-06-04T14:58:00Z" w16du:dateUtc="2025-06-04T13:58:00Z">
        <w:r w:rsidR="009F16C0" w:rsidRPr="003B6B05">
          <w:t>.</w:t>
        </w:r>
      </w:ins>
    </w:p>
    <w:p w14:paraId="44991C09" w14:textId="77777777" w:rsidR="00B7177B" w:rsidRPr="003B6B05" w:rsidRDefault="00B7177B" w:rsidP="00B7177B">
      <w:pPr>
        <w:pStyle w:val="1"/>
        <w:ind w:left="1627"/>
        <w:jc w:val="both"/>
        <w:rPr>
          <w:ins w:id="587" w:author="Martin Cahill (NESO)" w:date="2025-04-23T19:14:00Z" w16du:dateUtc="2025-04-23T18:14:00Z"/>
        </w:rPr>
      </w:pPr>
    </w:p>
    <w:p w14:paraId="40D5621B" w14:textId="26771862" w:rsidR="00B7177B" w:rsidRPr="003B6B05" w:rsidRDefault="00B7177B" w:rsidP="00B7177B">
      <w:pPr>
        <w:pStyle w:val="1"/>
        <w:ind w:left="1627"/>
        <w:jc w:val="both"/>
        <w:rPr>
          <w:ins w:id="588" w:author="Martin Cahill (NESO)" w:date="2025-04-23T19:14:00Z" w16du:dateUtc="2025-04-23T18:14:00Z"/>
        </w:rPr>
      </w:pPr>
      <w:ins w:id="589" w:author="Martin Cahill (NESO)" w:date="2025-04-23T19:14:00Z" w16du:dateUtc="2025-04-23T18:14:00Z">
        <w:r w:rsidRPr="003B6B05">
          <w:t xml:space="preserve">MTECP is multiplied by the Peak </w:t>
        </w:r>
      </w:ins>
      <w:ins w:id="590" w:author="Martin Cahill [NESO]" w:date="2025-06-19T08:07:00Z" w16du:dateUtc="2025-06-19T07:07:00Z">
        <w:r w:rsidR="006A41E3">
          <w:t xml:space="preserve">Security </w:t>
        </w:r>
      </w:ins>
      <w:ins w:id="591" w:author="Martin Cahill (NESO)" w:date="2025-04-23T19:14:00Z" w16du:dateUtc="2025-04-23T18:14:00Z">
        <w:r w:rsidRPr="003B6B05">
          <w:t>tariff to calculate the Peak element of the generation charge.</w:t>
        </w:r>
      </w:ins>
    </w:p>
    <w:p w14:paraId="552181AB" w14:textId="77777777" w:rsidR="00B7177B" w:rsidRPr="003B6B05" w:rsidRDefault="00B7177B" w:rsidP="00B7177B">
      <w:pPr>
        <w:pStyle w:val="1"/>
        <w:ind w:left="1627"/>
        <w:jc w:val="both"/>
        <w:rPr>
          <w:ins w:id="592" w:author="Martin Cahill (NESO)" w:date="2025-04-23T19:14:00Z" w16du:dateUtc="2025-04-23T18:14:00Z"/>
        </w:rPr>
      </w:pPr>
    </w:p>
    <w:p w14:paraId="024AF2E3" w14:textId="068FF075" w:rsidR="00F67B7F" w:rsidRPr="003B6B05" w:rsidRDefault="00797C47" w:rsidP="00B7177B">
      <w:pPr>
        <w:pStyle w:val="1"/>
        <w:ind w:left="1627"/>
        <w:jc w:val="both"/>
        <w:rPr>
          <w:ins w:id="593" w:author="Martin Cahill (NESO)" w:date="2025-04-25T17:07:00Z" w16du:dateUtc="2025-04-25T16:07:00Z"/>
        </w:rPr>
      </w:pPr>
      <w:ins w:id="594" w:author="Martin Cahill (NESO)" w:date="2025-04-25T16:48:00Z" w16du:dateUtc="2025-04-25T15:48:00Z">
        <w:r w:rsidRPr="003B6B05">
          <w:t>MT</w:t>
        </w:r>
      </w:ins>
      <w:ins w:id="595" w:author="Martin Cahill (NESO)" w:date="2025-04-25T16:49:00Z" w16du:dateUtc="2025-04-25T15:49:00Z">
        <w:r w:rsidRPr="003B6B05">
          <w:t>ECN</w:t>
        </w:r>
      </w:ins>
      <w:ins w:id="596" w:author="Martin Cahill (NESO)" w:date="2025-04-23T19:14:00Z" w16du:dateUtc="2025-04-23T18:14:00Z">
        <w:r w:rsidR="00B7177B" w:rsidRPr="003B6B05">
          <w:t xml:space="preserve"> is </w:t>
        </w:r>
      </w:ins>
      <w:ins w:id="597" w:author="Martin Cahill (NESO)" w:date="2025-04-25T17:00:00Z" w16du:dateUtc="2025-04-25T16:00:00Z">
        <w:r w:rsidR="0050203D" w:rsidRPr="003B6B05">
          <w:t xml:space="preserve">used </w:t>
        </w:r>
      </w:ins>
      <w:ins w:id="598" w:author="Martin Cahill (NESO)" w:date="2025-04-23T19:14:00Z" w16du:dateUtc="2025-04-23T18:14:00Z">
        <w:r w:rsidR="00B7177B" w:rsidRPr="003B6B05">
          <w:t xml:space="preserve">for the purpose of calculating the Year Round Not Shared </w:t>
        </w:r>
      </w:ins>
      <w:ins w:id="599" w:author="Martin Cahill (NESO)" w:date="2025-05-14T17:06:00Z" w16du:dateUtc="2025-05-14T16:06:00Z">
        <w:r w:rsidR="000C310E" w:rsidRPr="003B6B05">
          <w:t>component</w:t>
        </w:r>
      </w:ins>
      <w:ins w:id="600" w:author="Martin Cahill (NESO)" w:date="2025-04-23T19:14:00Z" w16du:dateUtc="2025-04-23T18:14:00Z">
        <w:r w:rsidR="00B7177B" w:rsidRPr="003B6B05">
          <w:t xml:space="preserve"> of the generation charge. </w:t>
        </w:r>
      </w:ins>
      <w:ins w:id="601" w:author="Martin Cahill (NESO)" w:date="2025-04-25T17:05:00Z" w16du:dateUtc="2025-04-25T16:05:00Z">
        <w:r w:rsidR="008E5CE0" w:rsidRPr="003B6B05">
          <w:t>It is calculated</w:t>
        </w:r>
      </w:ins>
      <w:ins w:id="602" w:author="Martin Cahill (NESO)" w:date="2025-05-14T15:36:00Z" w16du:dateUtc="2025-05-14T14:36:00Z">
        <w:r w:rsidR="001C1DD1" w:rsidRPr="0027088B">
          <w:t xml:space="preserve"> </w:t>
        </w:r>
      </w:ins>
      <w:ins w:id="603" w:author="Martin Cahill (NESO)" w:date="2025-04-25T17:06:00Z" w16du:dateUtc="2025-04-25T16:06:00Z">
        <w:r w:rsidR="008E5CE0" w:rsidRPr="003B6B05">
          <w:t xml:space="preserve">as the </w:t>
        </w:r>
        <w:r w:rsidR="008E5CE0" w:rsidRPr="0027088B">
          <w:rPr>
            <w:b/>
            <w:bCs/>
          </w:rPr>
          <w:t>Installed Capacity</w:t>
        </w:r>
        <w:r w:rsidR="008E5CE0" w:rsidRPr="003B6B05">
          <w:t xml:space="preserve"> of a </w:t>
        </w:r>
        <w:r w:rsidR="008E5CE0" w:rsidRPr="0027088B">
          <w:rPr>
            <w:b/>
            <w:bCs/>
          </w:rPr>
          <w:t>BM Unit</w:t>
        </w:r>
        <w:r w:rsidR="008E5CE0" w:rsidRPr="003B6B05">
          <w:t xml:space="preserve"> multiplied by the EALF, and then scaled so that the total of </w:t>
        </w:r>
      </w:ins>
      <w:ins w:id="604" w:author="Martin Cahill (NESO)" w:date="2025-04-25T17:07:00Z" w16du:dateUtc="2025-04-25T16:07:00Z">
        <w:r w:rsidR="008E5CE0" w:rsidRPr="003B6B05">
          <w:t xml:space="preserve">MTECN for all </w:t>
        </w:r>
        <w:r w:rsidR="008E5CE0" w:rsidRPr="0027088B">
          <w:rPr>
            <w:b/>
            <w:bCs/>
          </w:rPr>
          <w:t>BM Units</w:t>
        </w:r>
        <w:r w:rsidR="008E5CE0" w:rsidRPr="003B6B05">
          <w:t xml:space="preserve"> cannot exceed</w:t>
        </w:r>
      </w:ins>
      <w:ins w:id="605" w:author="Lizzie Timmins (NESO)" w:date="2025-06-11T10:45:00Z" w16du:dateUtc="2025-06-11T09:45:00Z">
        <w:r w:rsidR="008C4111" w:rsidRPr="0027088B">
          <w:t xml:space="preserve"> the </w:t>
        </w:r>
        <w:r w:rsidR="008C4111" w:rsidRPr="0027088B">
          <w:rPr>
            <w:b/>
            <w:bCs/>
          </w:rPr>
          <w:t>Power Station</w:t>
        </w:r>
      </w:ins>
      <w:ins w:id="606" w:author="Martin Cahill (NESO)" w:date="2025-04-25T17:07:00Z" w16du:dateUtc="2025-04-25T16:07:00Z">
        <w:r w:rsidR="008E5CE0" w:rsidRPr="003B6B05">
          <w:t xml:space="preserve"> TEC.</w:t>
        </w:r>
      </w:ins>
    </w:p>
    <w:p w14:paraId="0F5E4F9B" w14:textId="77777777" w:rsidR="008E5CE0" w:rsidRPr="003B6B05" w:rsidRDefault="008E5CE0" w:rsidP="00B7177B">
      <w:pPr>
        <w:pStyle w:val="1"/>
        <w:ind w:left="1627"/>
        <w:jc w:val="both"/>
        <w:rPr>
          <w:ins w:id="607" w:author="Martin Cahill (NESO)" w:date="2025-04-25T17:07:00Z" w16du:dateUtc="2025-04-25T16:07:00Z"/>
        </w:rPr>
      </w:pPr>
    </w:p>
    <w:p w14:paraId="497E79A8" w14:textId="03DF6C64" w:rsidR="008E5CE0" w:rsidRPr="003B6B05" w:rsidRDefault="00000000" w:rsidP="00B7177B">
      <w:pPr>
        <w:pStyle w:val="1"/>
        <w:ind w:left="1627"/>
        <w:jc w:val="both"/>
        <w:rPr>
          <w:ins w:id="608" w:author="Martin Cahill (NESO)" w:date="2025-04-25T17:24:00Z" w16du:dateUtc="2025-04-25T16:24:00Z"/>
        </w:rPr>
      </w:pPr>
      <m:oMathPara>
        <m:oMath>
          <m:sSub>
            <m:sSubPr>
              <m:ctrlPr>
                <w:ins w:id="609" w:author="Martin Cahill (NESO)" w:date="2025-04-25T17:07:00Z" w16du:dateUtc="2025-04-25T16:07:00Z">
                  <w:rPr>
                    <w:rFonts w:ascii="Cambria Math" w:hAnsi="Cambria Math"/>
                    <w:i/>
                  </w:rPr>
                </w:ins>
              </m:ctrlPr>
            </m:sSubPr>
            <m:e>
              <m:r>
                <w:ins w:id="610" w:author="Martin Cahill (NESO)" w:date="2025-04-25T17:07:00Z" w16du:dateUtc="2025-04-25T16:07:00Z">
                  <w:rPr>
                    <w:rFonts w:ascii="Cambria Math" w:hAnsi="Cambria Math"/>
                  </w:rPr>
                  <m:t>MTEC</m:t>
                </w:ins>
              </m:r>
              <m:r>
                <w:ins w:id="611" w:author="Martin Cahill (NESO)" w:date="2025-04-25T17:47:00Z" w16du:dateUtc="2025-04-25T16:47:00Z">
                  <w:rPr>
                    <w:rFonts w:ascii="Cambria Math" w:hAnsi="Cambria Math"/>
                  </w:rPr>
                  <m:t>N</m:t>
                </w:ins>
              </m:r>
            </m:e>
            <m:sub>
              <m:r>
                <w:ins w:id="612" w:author="Martin Cahill (NESO)" w:date="2025-04-25T17:07:00Z" w16du:dateUtc="2025-04-25T16:07:00Z">
                  <w:rPr>
                    <w:rFonts w:ascii="Cambria Math" w:hAnsi="Cambria Math"/>
                  </w:rPr>
                  <m:t>BMU</m:t>
                </w:ins>
              </m:r>
            </m:sub>
          </m:sSub>
          <m:r>
            <w:ins w:id="613" w:author="Martin Cahill (NESO)" w:date="2025-04-25T17:08:00Z" w16du:dateUtc="2025-04-25T16:08:00Z">
              <w:rPr>
                <w:rFonts w:ascii="Cambria Math" w:hAnsi="Cambria Math"/>
              </w:rPr>
              <m:t>=</m:t>
            </w:ins>
          </m:r>
          <m:sSub>
            <m:sSubPr>
              <m:ctrlPr>
                <w:ins w:id="614" w:author="Martin Cahill (NESO)" w:date="2025-04-25T17:08:00Z" w16du:dateUtc="2025-04-25T16:08:00Z">
                  <w:rPr>
                    <w:rFonts w:ascii="Cambria Math" w:hAnsi="Cambria Math"/>
                    <w:i/>
                  </w:rPr>
                </w:ins>
              </m:ctrlPr>
            </m:sSubPr>
            <m:e>
              <m:r>
                <w:ins w:id="615" w:author="Martin Cahill (NESO)" w:date="2025-04-25T17:08:00Z" w16du:dateUtc="2025-04-25T16:08:00Z">
                  <w:rPr>
                    <w:rFonts w:ascii="Cambria Math" w:hAnsi="Cambria Math"/>
                  </w:rPr>
                  <m:t>CAP</m:t>
                </w:ins>
              </m:r>
            </m:e>
            <m:sub>
              <m:r>
                <w:ins w:id="616" w:author="Martin Cahill (NESO)" w:date="2025-04-25T17:08:00Z" w16du:dateUtc="2025-04-25T16:08:00Z">
                  <w:rPr>
                    <w:rFonts w:ascii="Cambria Math" w:hAnsi="Cambria Math"/>
                  </w:rPr>
                  <m:t>BMU</m:t>
                </w:ins>
              </m:r>
            </m:sub>
          </m:sSub>
          <m:r>
            <w:ins w:id="617" w:author="Martin Cahill (NESO)" w:date="2025-04-25T17:08:00Z" w16du:dateUtc="2025-04-25T16:08:00Z">
              <w:rPr>
                <w:rFonts w:ascii="Cambria Math" w:hAnsi="Cambria Math"/>
              </w:rPr>
              <m:t>×</m:t>
            </w:ins>
          </m:r>
          <m:sSub>
            <m:sSubPr>
              <m:ctrlPr>
                <w:ins w:id="618" w:author="Martin Cahill (NESO)" w:date="2025-05-14T15:47:00Z" w16du:dateUtc="2025-05-14T14:47:00Z">
                  <w:rPr>
                    <w:rFonts w:ascii="Cambria Math" w:hAnsi="Cambria Math"/>
                    <w:i/>
                  </w:rPr>
                </w:ins>
              </m:ctrlPr>
            </m:sSubPr>
            <m:e>
              <m:r>
                <w:ins w:id="619" w:author="Martin Cahill (NESO)" w:date="2025-05-14T15:47:00Z" w16du:dateUtc="2025-05-14T14:47:00Z">
                  <w:rPr>
                    <w:rFonts w:ascii="Cambria Math" w:hAnsi="Cambria Math"/>
                  </w:rPr>
                  <m:t>EALF</m:t>
                </w:ins>
              </m:r>
            </m:e>
            <m:sub>
              <m:r>
                <w:ins w:id="620" w:author="Martin Cahill (NESO)" w:date="2025-05-14T15:47:00Z" w16du:dateUtc="2025-05-14T14:47:00Z">
                  <w:rPr>
                    <w:rFonts w:ascii="Cambria Math" w:hAnsi="Cambria Math"/>
                  </w:rPr>
                  <m:t>BMU</m:t>
                </w:ins>
              </m:r>
            </m:sub>
          </m:sSub>
          <m:r>
            <w:ins w:id="621" w:author="Martin Cahill (NESO)" w:date="2025-05-14T15:36:00Z" w16du:dateUtc="2025-05-14T14:36:00Z">
              <w:rPr>
                <w:rFonts w:ascii="Cambria Math" w:hAnsi="Cambria Math"/>
              </w:rPr>
              <m:t>×Y</m:t>
            </w:ins>
          </m:r>
          <m:r>
            <w:ins w:id="622" w:author="Martin Cahill (NESO)" w:date="2025-05-14T15:37:00Z" w16du:dateUtc="2025-05-14T14:37:00Z">
              <w:rPr>
                <w:rFonts w:ascii="Cambria Math" w:hAnsi="Cambria Math"/>
              </w:rPr>
              <m:t>RNSSCALE</m:t>
            </w:ins>
          </m:r>
        </m:oMath>
      </m:oMathPara>
    </w:p>
    <w:p w14:paraId="7AB74D94" w14:textId="77777777" w:rsidR="006E52C1" w:rsidRPr="003B6B05" w:rsidRDefault="006E52C1" w:rsidP="00B7177B">
      <w:pPr>
        <w:pStyle w:val="1"/>
        <w:ind w:left="1627"/>
        <w:jc w:val="both"/>
        <w:rPr>
          <w:ins w:id="623" w:author="Martin Cahill (NESO)" w:date="2025-04-25T17:24:00Z" w16du:dateUtc="2025-04-25T16:24:00Z"/>
        </w:rPr>
      </w:pPr>
    </w:p>
    <w:p w14:paraId="6C3AC80F" w14:textId="77777777" w:rsidR="006E52C1" w:rsidRPr="0027088B" w:rsidRDefault="006E52C1" w:rsidP="00B7177B">
      <w:pPr>
        <w:pStyle w:val="1"/>
        <w:ind w:left="1627"/>
        <w:jc w:val="both"/>
        <w:rPr>
          <w:ins w:id="624" w:author="Martin Cahill (NESO)" w:date="2025-04-25T17:08:00Z" w16du:dateUtc="2025-04-25T16:08:00Z"/>
        </w:rPr>
      </w:pPr>
    </w:p>
    <w:p w14:paraId="649F361A" w14:textId="39260845" w:rsidR="00F67B7F" w:rsidRPr="006E52C1" w:rsidRDefault="001C1DD1" w:rsidP="0027088B">
      <w:pPr>
        <w:pStyle w:val="1"/>
        <w:ind w:left="1440" w:firstLine="720"/>
        <w:jc w:val="both"/>
        <w:rPr>
          <w:ins w:id="625" w:author="Martin Cahill (NESO)" w:date="2025-04-25T17:25:00Z" w16du:dateUtc="2025-04-25T16:25:00Z"/>
        </w:rPr>
      </w:pPr>
      <m:oMathPara>
        <m:oMath>
          <m:r>
            <w:ins w:id="626" w:author="Martin Cahill (NESO)" w:date="2025-05-14T15:37:00Z" w16du:dateUtc="2025-05-14T14:37:00Z">
              <w:rPr>
                <w:rFonts w:ascii="Cambria Math" w:hAnsi="Cambria Math"/>
              </w:rPr>
              <m:t>YRNSSCALE</m:t>
            </w:ins>
          </m:r>
          <m:r>
            <w:ins w:id="627" w:author="Martin Cahill (NESO)" w:date="2025-04-25T17:23:00Z" w16du:dateUtc="2025-04-25T16:23:00Z">
              <w:rPr>
                <w:rFonts w:ascii="Cambria Math" w:hAnsi="Cambria Math"/>
              </w:rPr>
              <m:t>=</m:t>
            </w:ins>
          </m:r>
          <m:r>
            <w:ins w:id="628" w:author="Martin Cahill (NESO)" w:date="2025-05-14T15:39:00Z" w16du:dateUtc="2025-05-14T14:39:00Z">
              <w:rPr>
                <w:rFonts w:ascii="Cambria Math" w:hAnsi="Cambria Math"/>
              </w:rPr>
              <m:t>min</m:t>
            </w:ins>
          </m:r>
          <m:d>
            <m:dPr>
              <m:begChr m:val="["/>
              <m:endChr m:val="]"/>
              <m:ctrlPr>
                <w:ins w:id="629" w:author="Martin Cahill (NESO)" w:date="2025-05-14T15:54:00Z" w16du:dateUtc="2025-05-14T14:54:00Z">
                  <w:rPr>
                    <w:rFonts w:ascii="Cambria Math" w:hAnsi="Cambria Math"/>
                    <w:i/>
                  </w:rPr>
                </w:ins>
              </m:ctrlPr>
            </m:dPr>
            <m:e>
              <m:d>
                <m:dPr>
                  <m:ctrlPr>
                    <w:ins w:id="630" w:author="Martin Cahill (NESO)" w:date="2025-05-14T15:54:00Z" w16du:dateUtc="2025-05-14T14:54:00Z">
                      <w:rPr>
                        <w:rFonts w:ascii="Cambria Math" w:hAnsi="Cambria Math"/>
                        <w:i/>
                      </w:rPr>
                    </w:ins>
                  </m:ctrlPr>
                </m:dPr>
                <m:e>
                  <m:f>
                    <m:fPr>
                      <m:ctrlPr>
                        <w:ins w:id="631" w:author="Martin Cahill (NESO)" w:date="2025-05-14T15:54:00Z" w16du:dateUtc="2025-05-14T14:54:00Z">
                          <w:rPr>
                            <w:rFonts w:ascii="Cambria Math" w:hAnsi="Cambria Math"/>
                            <w:i/>
                          </w:rPr>
                        </w:ins>
                      </m:ctrlPr>
                    </m:fPr>
                    <m:num>
                      <m:r>
                        <w:ins w:id="632" w:author="Martin Cahill (NESO)" w:date="2025-05-14T15:54:00Z" w16du:dateUtc="2025-05-14T14:54:00Z">
                          <w:rPr>
                            <w:rFonts w:ascii="Cambria Math" w:hAnsi="Cambria Math"/>
                          </w:rPr>
                          <m:t>TEC</m:t>
                        </w:ins>
                      </m:r>
                    </m:num>
                    <m:den>
                      <m:nary>
                        <m:naryPr>
                          <m:chr m:val="∑"/>
                          <m:limLoc m:val="undOvr"/>
                          <m:ctrlPr>
                            <w:ins w:id="633" w:author="Martin Cahill (NESO)" w:date="2025-05-14T15:54:00Z" w16du:dateUtc="2025-05-14T14:54:00Z">
                              <w:rPr>
                                <w:rFonts w:ascii="Cambria Math" w:hAnsi="Cambria Math"/>
                                <w:i/>
                              </w:rPr>
                            </w:ins>
                          </m:ctrlPr>
                        </m:naryPr>
                        <m:sub>
                          <m:r>
                            <w:ins w:id="634" w:author="Martin Cahill (NESO)" w:date="2025-05-14T15:54:00Z" w16du:dateUtc="2025-05-14T14:54:00Z">
                              <w:rPr>
                                <w:rFonts w:ascii="Cambria Math" w:hAnsi="Cambria Math"/>
                              </w:rPr>
                              <m:t>BMU</m:t>
                            </w:ins>
                          </m:r>
                        </m:sub>
                        <m:sup>
                          <m:r>
                            <w:ins w:id="635" w:author="Martin Cahill (NESO)" w:date="2025-05-14T15:54:00Z" w16du:dateUtc="2025-05-14T14:54:00Z">
                              <w:rPr>
                                <w:rFonts w:ascii="Cambria Math" w:hAnsi="Cambria Math"/>
                              </w:rPr>
                              <m:t>n</m:t>
                            </w:ins>
                          </m:r>
                        </m:sup>
                        <m:e>
                          <m:sSub>
                            <m:sSubPr>
                              <m:ctrlPr>
                                <w:ins w:id="636" w:author="Martin Cahill (NESO)" w:date="2025-05-14T15:54:00Z" w16du:dateUtc="2025-05-14T14:54:00Z">
                                  <w:rPr>
                                    <w:rFonts w:ascii="Cambria Math" w:hAnsi="Cambria Math"/>
                                    <w:i/>
                                  </w:rPr>
                                </w:ins>
                              </m:ctrlPr>
                            </m:sSubPr>
                            <m:e>
                              <m:r>
                                <w:ins w:id="637" w:author="Martin Cahill (NESO)" w:date="2025-05-14T15:54:00Z" w16du:dateUtc="2025-05-14T14:54:00Z">
                                  <w:rPr>
                                    <w:rFonts w:ascii="Cambria Math" w:hAnsi="Cambria Math"/>
                                  </w:rPr>
                                  <m:t>CAP</m:t>
                                </w:ins>
                              </m:r>
                            </m:e>
                            <m:sub>
                              <m:r>
                                <w:ins w:id="638" w:author="Martin Cahill (NESO)" w:date="2025-05-14T15:54:00Z" w16du:dateUtc="2025-05-14T14:54:00Z">
                                  <w:rPr>
                                    <w:rFonts w:ascii="Cambria Math" w:hAnsi="Cambria Math"/>
                                  </w:rPr>
                                  <m:t>BMU</m:t>
                                </w:ins>
                              </m:r>
                            </m:sub>
                          </m:sSub>
                          <m:r>
                            <w:ins w:id="639" w:author="Martin Cahill (NESO)" w:date="2025-05-14T15:54:00Z" w16du:dateUtc="2025-05-14T14:54:00Z">
                              <w:rPr>
                                <w:rFonts w:ascii="Cambria Math" w:hAnsi="Cambria Math"/>
                              </w:rPr>
                              <m:t>×</m:t>
                            </w:ins>
                          </m:r>
                          <m:sSub>
                            <m:sSubPr>
                              <m:ctrlPr>
                                <w:ins w:id="640" w:author="Martin Cahill (NESO)" w:date="2025-05-14T15:54:00Z" w16du:dateUtc="2025-05-14T14:54:00Z">
                                  <w:rPr>
                                    <w:rFonts w:ascii="Cambria Math" w:hAnsi="Cambria Math"/>
                                    <w:i/>
                                  </w:rPr>
                                </w:ins>
                              </m:ctrlPr>
                            </m:sSubPr>
                            <m:e>
                              <m:r>
                                <w:ins w:id="641" w:author="Martin Cahill (NESO)" w:date="2025-05-14T15:54:00Z" w16du:dateUtc="2025-05-14T14:54:00Z">
                                  <w:rPr>
                                    <w:rFonts w:ascii="Cambria Math" w:hAnsi="Cambria Math"/>
                                  </w:rPr>
                                  <m:t>EALF</m:t>
                                </w:ins>
                              </m:r>
                            </m:e>
                            <m:sub>
                              <m:r>
                                <w:ins w:id="642" w:author="Martin Cahill (NESO)" w:date="2025-05-14T15:54:00Z" w16du:dateUtc="2025-05-14T14:54:00Z">
                                  <w:rPr>
                                    <w:rFonts w:ascii="Cambria Math" w:hAnsi="Cambria Math"/>
                                  </w:rPr>
                                  <m:t>BMU</m:t>
                                </w:ins>
                              </m:r>
                            </m:sub>
                          </m:sSub>
                        </m:e>
                      </m:nary>
                    </m:den>
                  </m:f>
                </m:e>
              </m:d>
              <m:r>
                <w:ins w:id="643" w:author="Martin Cahill (NESO)" w:date="2025-05-14T15:54:00Z" w16du:dateUtc="2025-05-14T14:54:00Z">
                  <w:rPr>
                    <w:rFonts w:ascii="Cambria Math" w:hAnsi="Cambria Math"/>
                  </w:rPr>
                  <m:t>,1</m:t>
                </w:ins>
              </m:r>
            </m:e>
          </m:d>
        </m:oMath>
      </m:oMathPara>
    </w:p>
    <w:p w14:paraId="1FCA9DF4" w14:textId="77777777" w:rsidR="006E52C1" w:rsidRDefault="006E52C1" w:rsidP="00B7177B">
      <w:pPr>
        <w:pStyle w:val="1"/>
        <w:ind w:left="1627"/>
        <w:jc w:val="both"/>
        <w:rPr>
          <w:ins w:id="644" w:author="Martin Cahill (NESO)" w:date="2025-04-25T17:25:00Z" w16du:dateUtc="2025-04-25T16:25:00Z"/>
        </w:rPr>
      </w:pPr>
    </w:p>
    <w:p w14:paraId="69B9BDC9" w14:textId="6E107685" w:rsidR="006E52C1" w:rsidRPr="006E52C1" w:rsidRDefault="006E52C1" w:rsidP="00B7177B">
      <w:pPr>
        <w:pStyle w:val="1"/>
        <w:ind w:left="1627"/>
        <w:jc w:val="both"/>
        <w:rPr>
          <w:ins w:id="645" w:author="Martin Cahill (NESO)" w:date="2025-04-25T17:24:00Z" w16du:dateUtc="2025-04-25T16:24:00Z"/>
        </w:rPr>
      </w:pPr>
    </w:p>
    <w:p w14:paraId="74EE66A7" w14:textId="20A91609" w:rsidR="006E52C1" w:rsidRPr="003B6B05" w:rsidRDefault="005A5D74" w:rsidP="00B7177B">
      <w:pPr>
        <w:pStyle w:val="1"/>
        <w:ind w:left="1627"/>
        <w:jc w:val="both"/>
        <w:rPr>
          <w:ins w:id="646" w:author="Martin Cahill (NESO)" w:date="2025-04-25T17:29:00Z" w16du:dateUtc="2025-04-25T16:29:00Z"/>
        </w:rPr>
      </w:pPr>
      <w:ins w:id="647" w:author="Martin Cahill (NESO)" w:date="2025-04-25T17:28:00Z" w16du:dateUtc="2025-04-25T16:28:00Z">
        <w:r w:rsidRPr="003B6B05">
          <w:t>Where</w:t>
        </w:r>
      </w:ins>
      <w:ins w:id="648" w:author="Martin Cahill (NESO)" w:date="2025-04-25T17:29:00Z" w16du:dateUtc="2025-04-25T16:29:00Z">
        <w:r w:rsidRPr="003B6B05">
          <w:t>:</w:t>
        </w:r>
      </w:ins>
    </w:p>
    <w:p w14:paraId="071C03E6" w14:textId="64FC9280" w:rsidR="005A5D74" w:rsidRPr="0027088B" w:rsidRDefault="005A5D74" w:rsidP="00B7177B">
      <w:pPr>
        <w:pStyle w:val="1"/>
        <w:ind w:left="1627"/>
        <w:jc w:val="both"/>
        <w:rPr>
          <w:ins w:id="649" w:author="Martin Cahill (NESO)" w:date="2025-04-25T17:29:00Z" w16du:dateUtc="2025-04-25T16:29:00Z"/>
        </w:rPr>
      </w:pPr>
      <w:ins w:id="650" w:author="Martin Cahill (NESO)" w:date="2025-04-25T17:29:00Z" w16du:dateUtc="2025-04-25T16:29:00Z">
        <w:r w:rsidRPr="0027088B">
          <w:t>MTECN</w:t>
        </w:r>
        <w:r w:rsidRPr="0027088B">
          <w:rPr>
            <w:vertAlign w:val="subscript"/>
          </w:rPr>
          <w:t>BMU</w:t>
        </w:r>
      </w:ins>
      <w:ins w:id="651" w:author="Martin Cahill [NESO]" w:date="2025-06-19T08:09:00Z" w16du:dateUtc="2025-06-19T07:09:00Z">
        <w:r w:rsidR="006A7DF9">
          <w:rPr>
            <w:vertAlign w:val="subscript"/>
          </w:rPr>
          <w:t xml:space="preserve"> </w:t>
        </w:r>
      </w:ins>
      <w:ins w:id="652" w:author="Martin Cahill (NESO)" w:date="2025-04-25T17:29:00Z" w16du:dateUtc="2025-04-25T16:29:00Z">
        <w:r w:rsidRPr="003B6B05">
          <w:t>=</w:t>
        </w:r>
      </w:ins>
      <w:ins w:id="653" w:author="Martin Cahill [NESO]" w:date="2025-06-19T08:09:00Z" w16du:dateUtc="2025-06-19T07:09:00Z">
        <w:r w:rsidR="006A7DF9">
          <w:t xml:space="preserve"> </w:t>
        </w:r>
      </w:ins>
      <w:ins w:id="654" w:author="Martin Cahill (NESO)" w:date="2025-05-06T09:27:00Z" w16du:dateUtc="2025-05-06T08:27:00Z">
        <w:r w:rsidR="00DC5425" w:rsidRPr="0027088B">
          <w:t>m</w:t>
        </w:r>
      </w:ins>
      <w:ins w:id="655" w:author="Martin Cahill (NESO)" w:date="2025-04-25T17:29:00Z" w16du:dateUtc="2025-04-25T16:29:00Z">
        <w:r w:rsidRPr="003B6B05">
          <w:t xml:space="preserve">ulti </w:t>
        </w:r>
      </w:ins>
      <w:ins w:id="656" w:author="Martin Cahill (NESO)" w:date="2025-05-06T09:27:00Z" w16du:dateUtc="2025-05-06T08:27:00Z">
        <w:r w:rsidR="00DC5425" w:rsidRPr="0027088B">
          <w:t>t</w:t>
        </w:r>
      </w:ins>
      <w:ins w:id="657" w:author="Martin Cahill (NESO)" w:date="2025-04-25T17:29:00Z" w16du:dateUtc="2025-04-25T16:29:00Z">
        <w:r w:rsidRPr="003B6B05">
          <w:t xml:space="preserve">echnology </w:t>
        </w:r>
        <w:r w:rsidRPr="0027088B">
          <w:rPr>
            <w:b/>
            <w:bCs/>
          </w:rPr>
          <w:t>Power Station’s</w:t>
        </w:r>
      </w:ins>
      <w:ins w:id="658" w:author="Martin Cahill (NESO)" w:date="2025-05-14T17:10:00Z" w16du:dateUtc="2025-05-14T16:10:00Z">
        <w:r w:rsidR="008D0540" w:rsidRPr="0027088B">
          <w:rPr>
            <w:b/>
            <w:bCs/>
          </w:rPr>
          <w:t xml:space="preserve"> </w:t>
        </w:r>
      </w:ins>
      <w:ins w:id="659" w:author="Martin Cahill (NESO)" w:date="2025-04-25T17:30:00Z" w16du:dateUtc="2025-04-25T16:30:00Z">
        <w:r w:rsidRPr="003B6B05">
          <w:t>TEC</w:t>
        </w:r>
      </w:ins>
      <w:ins w:id="660" w:author="Martin Cahill (NESO)" w:date="2025-05-14T17:10:00Z" w16du:dateUtc="2025-05-14T16:10:00Z">
        <w:r w:rsidR="008D0540" w:rsidRPr="0027088B">
          <w:t xml:space="preserve"> (for Year Round Not Shared tariff calculation)</w:t>
        </w:r>
      </w:ins>
      <w:ins w:id="661" w:author="Martin Cahill (NESO)" w:date="2025-04-25T17:29:00Z" w16du:dateUtc="2025-04-25T16:29:00Z">
        <w:r w:rsidRPr="003B6B05">
          <w:t xml:space="preserve"> for </w:t>
        </w:r>
        <w:r w:rsidRPr="0027088B">
          <w:rPr>
            <w:b/>
            <w:bCs/>
          </w:rPr>
          <w:t>BM Unit</w:t>
        </w:r>
      </w:ins>
      <w:ins w:id="662" w:author="Martin Cahill [NESO]" w:date="2025-06-04T14:58:00Z" w16du:dateUtc="2025-06-04T13:58:00Z">
        <w:r w:rsidR="009F16C0" w:rsidRPr="0027088B">
          <w:rPr>
            <w:b/>
            <w:bCs/>
          </w:rPr>
          <w:t>.</w:t>
        </w:r>
      </w:ins>
    </w:p>
    <w:p w14:paraId="788CF38E" w14:textId="09C175C5" w:rsidR="005A5D74" w:rsidRPr="0027088B" w:rsidRDefault="005A5D74" w:rsidP="00B7177B">
      <w:pPr>
        <w:pStyle w:val="1"/>
        <w:ind w:left="1627"/>
        <w:jc w:val="both"/>
        <w:rPr>
          <w:ins w:id="663" w:author="Martin Cahill (NESO)" w:date="2025-05-14T15:56:00Z" w16du:dateUtc="2025-05-14T14:56:00Z"/>
        </w:rPr>
      </w:pPr>
      <w:ins w:id="664" w:author="Martin Cahill (NESO)" w:date="2025-04-25T17:29:00Z" w16du:dateUtc="2025-04-25T16:29:00Z">
        <w:r w:rsidRPr="0027088B">
          <w:t>CAP</w:t>
        </w:r>
        <w:r w:rsidRPr="0027088B">
          <w:rPr>
            <w:vertAlign w:val="subscript"/>
          </w:rPr>
          <w:t>BMU</w:t>
        </w:r>
        <w:r w:rsidRPr="003B6B05">
          <w:t xml:space="preserve"> = </w:t>
        </w:r>
        <w:r w:rsidRPr="0027088B">
          <w:rPr>
            <w:b/>
            <w:bCs/>
          </w:rPr>
          <w:t>Installed Capacity</w:t>
        </w:r>
        <w:r w:rsidRPr="003B6B05">
          <w:rPr>
            <w:b/>
            <w:bCs/>
          </w:rPr>
          <w:t xml:space="preserve"> </w:t>
        </w:r>
        <w:r w:rsidRPr="003B6B05">
          <w:t xml:space="preserve">for </w:t>
        </w:r>
        <w:r w:rsidRPr="0027088B">
          <w:rPr>
            <w:b/>
            <w:bCs/>
          </w:rPr>
          <w:t>BM Unit</w:t>
        </w:r>
        <w:r w:rsidRPr="003B6B05">
          <w:t xml:space="preserve"> to which </w:t>
        </w:r>
      </w:ins>
      <w:ins w:id="665" w:author="Martin Cahill (NESO)" w:date="2025-05-06T09:27:00Z" w16du:dateUtc="2025-05-06T08:27:00Z">
        <w:r w:rsidR="00DC5425" w:rsidRPr="0027088B">
          <w:t>P</w:t>
        </w:r>
      </w:ins>
      <w:ins w:id="666" w:author="Martin Cahill (NESO)" w:date="2025-04-25T17:29:00Z" w16du:dateUtc="2025-04-25T16:29:00Z">
        <w:r w:rsidRPr="003B6B05">
          <w:t xml:space="preserve">eak </w:t>
        </w:r>
      </w:ins>
      <w:ins w:id="667" w:author="Martin Cahill (NESO)" w:date="2025-05-06T09:27:00Z" w16du:dateUtc="2025-05-06T08:27:00Z">
        <w:r w:rsidR="00DC5425" w:rsidRPr="0027088B">
          <w:t>S</w:t>
        </w:r>
      </w:ins>
      <w:ins w:id="668" w:author="Martin Cahill (NESO)" w:date="2025-04-25T17:29:00Z" w16du:dateUtc="2025-04-25T16:29:00Z">
        <w:r w:rsidRPr="003B6B05">
          <w:t xml:space="preserve">ecurity tariff applies (or the maximum </w:t>
        </w:r>
        <w:r w:rsidRPr="0027088B">
          <w:rPr>
            <w:b/>
            <w:bCs/>
          </w:rPr>
          <w:t>BM Unit</w:t>
        </w:r>
        <w:r w:rsidRPr="003B6B05">
          <w:t xml:space="preserve"> metered values where there is a negative tariff, </w:t>
        </w:r>
        <w:r w:rsidRPr="0027088B">
          <w:t>as per the negative methodology below</w:t>
        </w:r>
      </w:ins>
      <w:ins w:id="669" w:author="Martin Cahill [NESO]" w:date="2025-06-04T14:58:00Z" w16du:dateUtc="2025-06-04T13:58:00Z">
        <w:r w:rsidR="009F16C0" w:rsidRPr="0027088B">
          <w:t>.</w:t>
        </w:r>
      </w:ins>
    </w:p>
    <w:p w14:paraId="73A2D3A4" w14:textId="557F2384" w:rsidR="00F23D72" w:rsidRPr="003B6B05" w:rsidRDefault="00F23D72" w:rsidP="00F23D72">
      <w:pPr>
        <w:pStyle w:val="1"/>
        <w:ind w:left="1627"/>
        <w:jc w:val="both"/>
        <w:rPr>
          <w:ins w:id="670" w:author="Martin Cahill (NESO)" w:date="2025-05-14T15:56:00Z" w16du:dateUtc="2025-05-14T14:56:00Z"/>
        </w:rPr>
      </w:pPr>
      <w:ins w:id="671" w:author="Martin Cahill (NESO)" w:date="2025-05-14T15:56:00Z" w16du:dateUtc="2025-05-14T14:56:00Z">
        <w:r w:rsidRPr="003B6B05">
          <w:t xml:space="preserve">TEC = TEC of </w:t>
        </w:r>
        <w:r w:rsidRPr="003B6B05">
          <w:rPr>
            <w:b/>
            <w:bCs/>
          </w:rPr>
          <w:t>Power Station</w:t>
        </w:r>
        <w:r w:rsidRPr="003B6B05">
          <w:t xml:space="preserve"> as defined in the </w:t>
        </w:r>
        <w:r w:rsidRPr="0027088B">
          <w:rPr>
            <w:b/>
            <w:bCs/>
          </w:rPr>
          <w:t>Bilateral Connection Agreement</w:t>
        </w:r>
        <w:r w:rsidRPr="003B6B05">
          <w:rPr>
            <w:b/>
            <w:bCs/>
          </w:rPr>
          <w:t xml:space="preserve"> </w:t>
        </w:r>
        <w:r w:rsidRPr="003B6B05">
          <w:t>or</w:t>
        </w:r>
        <w:r w:rsidRPr="003B6B05">
          <w:rPr>
            <w:b/>
            <w:bCs/>
          </w:rPr>
          <w:t xml:space="preserve"> </w:t>
        </w:r>
        <w:r w:rsidRPr="0027088B">
          <w:rPr>
            <w:b/>
            <w:bCs/>
          </w:rPr>
          <w:t>Bilateral Embedded Connection Agreement</w:t>
        </w:r>
        <w:r w:rsidRPr="003B6B05">
          <w:t xml:space="preserve"> (or the average of maximum </w:t>
        </w:r>
        <w:r w:rsidRPr="003B6B05">
          <w:rPr>
            <w:b/>
            <w:bCs/>
          </w:rPr>
          <w:t>Power Station</w:t>
        </w:r>
        <w:r w:rsidRPr="003B6B05">
          <w:t xml:space="preserve"> metered values where there is a negative tariff</w:t>
        </w:r>
        <w:r w:rsidRPr="0027088B">
          <w:t>, as per the negative methodology below</w:t>
        </w:r>
        <w:r w:rsidRPr="003B6B05">
          <w:t>)</w:t>
        </w:r>
      </w:ins>
      <w:ins w:id="672" w:author="Martin Cahill [NESO]" w:date="2025-06-04T14:58:00Z" w16du:dateUtc="2025-06-04T13:58:00Z">
        <w:r w:rsidR="009F16C0" w:rsidRPr="003B6B05">
          <w:t>.</w:t>
        </w:r>
      </w:ins>
    </w:p>
    <w:p w14:paraId="03014E23" w14:textId="22ADA4C1" w:rsidR="005A5D74" w:rsidRPr="0027088B" w:rsidRDefault="005A5D74" w:rsidP="00F23D72">
      <w:pPr>
        <w:pStyle w:val="1"/>
        <w:ind w:left="1627"/>
        <w:jc w:val="both"/>
        <w:rPr>
          <w:ins w:id="673" w:author="Martin Cahill (NESO)" w:date="2025-04-25T17:52:00Z" w16du:dateUtc="2025-04-25T16:52:00Z"/>
        </w:rPr>
      </w:pPr>
      <w:ins w:id="674" w:author="Martin Cahill (NESO)" w:date="2025-04-25T17:31:00Z" w16du:dateUtc="2025-04-25T16:31:00Z">
        <w:r w:rsidRPr="003B6B05">
          <w:t>EALF</w:t>
        </w:r>
      </w:ins>
      <w:ins w:id="675" w:author="Martin Cahill [NESO]" w:date="2025-06-19T08:09:00Z" w16du:dateUtc="2025-06-19T07:09:00Z">
        <w:r w:rsidR="006A7DF9">
          <w:t xml:space="preserve"> </w:t>
        </w:r>
      </w:ins>
      <w:ins w:id="676" w:author="Martin Cahill (NESO)" w:date="2025-04-25T17:31:00Z" w16du:dateUtc="2025-04-25T16:31:00Z">
        <w:r w:rsidRPr="003B6B05">
          <w:t>=</w:t>
        </w:r>
      </w:ins>
      <w:ins w:id="677" w:author="Martin Cahill [NESO]" w:date="2025-06-19T08:09:00Z" w16du:dateUtc="2025-06-19T07:09:00Z">
        <w:r w:rsidR="006A7DF9">
          <w:t xml:space="preserve"> </w:t>
        </w:r>
      </w:ins>
      <w:ins w:id="678" w:author="Martin Cahill (NESO)" w:date="2025-04-25T17:31:00Z" w16du:dateUtc="2025-04-25T16:31:00Z">
        <w:r w:rsidRPr="003B6B05">
          <w:t xml:space="preserve">The effective ALF </w:t>
        </w:r>
      </w:ins>
      <w:ins w:id="679" w:author="Martin Cahill (NESO)" w:date="2025-05-14T15:48:00Z" w16du:dateUtc="2025-05-14T14:48:00Z">
        <w:r w:rsidR="001D42D2" w:rsidRPr="0027088B">
          <w:t xml:space="preserve">of a </w:t>
        </w:r>
        <w:r w:rsidR="001D42D2" w:rsidRPr="0027088B">
          <w:rPr>
            <w:b/>
            <w:bCs/>
          </w:rPr>
          <w:t>BM Unit</w:t>
        </w:r>
        <w:r w:rsidR="001D42D2" w:rsidRPr="0027088B">
          <w:t xml:space="preserve"> </w:t>
        </w:r>
      </w:ins>
      <w:ins w:id="680" w:author="Martin Cahill (NESO)" w:date="2025-04-25T17:31:00Z" w16du:dateUtc="2025-04-25T16:31:00Z">
        <w:r w:rsidRPr="003B6B05">
          <w:t>as described in</w:t>
        </w:r>
      </w:ins>
      <w:ins w:id="681" w:author="Martin Cahill (NESO)" w:date="2025-04-25T17:32:00Z" w16du:dateUtc="2025-04-25T16:32:00Z">
        <w:r w:rsidR="00A12FCF" w:rsidRPr="003B6B05">
          <w:t xml:space="preserve"> 14.15.10</w:t>
        </w:r>
      </w:ins>
      <w:ins w:id="682" w:author="Martin Cahill (NESO)" w:date="2025-05-14T16:05:00Z" w16du:dateUtc="2025-05-14T15:05:00Z">
        <w:r w:rsidR="00B00830" w:rsidRPr="0027088B">
          <w:t>2</w:t>
        </w:r>
      </w:ins>
      <w:ins w:id="683" w:author="Martin Cahill (NESO)" w:date="2025-04-25T17:32:00Z" w16du:dateUtc="2025-04-25T16:32:00Z">
        <w:r w:rsidR="00A12FCF" w:rsidRPr="003B6B05">
          <w:t xml:space="preserve"> and is equal to 1 for Intermittent and Conventional </w:t>
        </w:r>
      </w:ins>
      <w:ins w:id="684" w:author="Martin Cahill (NESO)" w:date="2025-05-06T09:35:00Z" w16du:dateUtc="2025-05-06T08:35:00Z">
        <w:r w:rsidR="00E1184A" w:rsidRPr="0027088B">
          <w:t xml:space="preserve">Low </w:t>
        </w:r>
      </w:ins>
      <w:ins w:id="685" w:author="Martin Cahill (NESO)" w:date="2025-04-25T17:32:00Z" w16du:dateUtc="2025-04-25T16:32:00Z">
        <w:r w:rsidR="00A12FCF" w:rsidRPr="003B6B05">
          <w:t>Carbon tec</w:t>
        </w:r>
      </w:ins>
      <w:ins w:id="686" w:author="Martin Cahill (NESO)" w:date="2025-04-25T17:33:00Z" w16du:dateUtc="2025-04-25T16:33:00Z">
        <w:r w:rsidR="00A12FCF" w:rsidRPr="003B6B05">
          <w:t>hnologies</w:t>
        </w:r>
      </w:ins>
    </w:p>
    <w:p w14:paraId="4B52B970" w14:textId="179C0BCF" w:rsidR="00A12FCF" w:rsidRDefault="00F23D72" w:rsidP="00B7177B">
      <w:pPr>
        <w:pStyle w:val="1"/>
        <w:ind w:left="1627"/>
        <w:jc w:val="both"/>
        <w:rPr>
          <w:ins w:id="687" w:author="Martin Cahill (NESO)" w:date="2025-04-25T17:24:00Z" w16du:dateUtc="2025-04-25T16:24:00Z"/>
        </w:rPr>
      </w:pPr>
      <w:ins w:id="688" w:author="Martin Cahill (NESO)" w:date="2025-05-14T15:57:00Z" w16du:dateUtc="2025-05-14T14:57:00Z">
        <w:r w:rsidRPr="003B6B05">
          <w:t xml:space="preserve">YRNSSCALE is the </w:t>
        </w:r>
      </w:ins>
      <w:ins w:id="689" w:author="Martin Cahill [NESO]" w:date="2025-06-19T08:10:00Z" w16du:dateUtc="2025-06-19T07:10:00Z">
        <w:r w:rsidR="001A25B2">
          <w:t>s</w:t>
        </w:r>
      </w:ins>
      <w:ins w:id="690" w:author="Martin Cahill (NESO)" w:date="2025-05-14T15:57:00Z" w16du:dateUtc="2025-05-14T14:57:00Z">
        <w:r w:rsidRPr="003B6B05">
          <w:t>caling factor use</w:t>
        </w:r>
      </w:ins>
      <w:ins w:id="691" w:author="Martin Cahill [NESO]" w:date="2025-06-19T08:10:00Z" w16du:dateUtc="2025-06-19T07:10:00Z">
        <w:r w:rsidR="001A25B2">
          <w:t>d</w:t>
        </w:r>
      </w:ins>
      <w:ins w:id="692" w:author="Martin Cahill (NESO)" w:date="2025-05-14T15:57:00Z" w16du:dateUtc="2025-05-14T14:57:00Z">
        <w:r w:rsidRPr="003B6B05">
          <w:t xml:space="preserve"> to ensure that total MTECN does not exceed TEC</w:t>
        </w:r>
      </w:ins>
      <w:ins w:id="693" w:author="Martin Cahill [NESO]" w:date="2025-06-04T14:58:00Z" w16du:dateUtc="2025-06-04T13:58:00Z">
        <w:r w:rsidR="009F16C0" w:rsidRPr="003B6B05">
          <w:t>.</w:t>
        </w:r>
      </w:ins>
    </w:p>
    <w:p w14:paraId="333380EC" w14:textId="4A078E80" w:rsidR="006E52C1" w:rsidDel="0072737C" w:rsidRDefault="006E52C1" w:rsidP="00B7177B">
      <w:pPr>
        <w:pStyle w:val="1"/>
        <w:ind w:left="1627"/>
        <w:jc w:val="both"/>
        <w:rPr>
          <w:ins w:id="694" w:author="Martin Cahill (NESO)" w:date="2025-04-25T16:55:00Z" w16du:dateUtc="2025-04-25T15:55:00Z"/>
          <w:del w:id="695" w:author="Martin Cahill [NESO]" w:date="2025-05-21T08:04:00Z" w16du:dateUtc="2025-05-21T07:04:00Z"/>
        </w:rPr>
      </w:pPr>
    </w:p>
    <w:p w14:paraId="259EC787" w14:textId="7E6F5C51" w:rsidR="006E52C1" w:rsidDel="003B6B05" w:rsidRDefault="006E52C1" w:rsidP="0027088B">
      <w:pPr>
        <w:pStyle w:val="1"/>
        <w:jc w:val="both"/>
        <w:rPr>
          <w:ins w:id="696" w:author="Martin Cahill (NESO)" w:date="2025-04-25T17:22:00Z" w16du:dateUtc="2025-04-25T16:22:00Z"/>
          <w:del w:id="697" w:author="Martin Cahill [NESO]" w:date="2025-06-18T10:10:00Z" w16du:dateUtc="2025-06-18T09:10:00Z"/>
        </w:rPr>
      </w:pPr>
    </w:p>
    <w:p w14:paraId="25C011AF" w14:textId="49A42A8D" w:rsidR="00B7177B" w:rsidRPr="0027088B" w:rsidDel="003B6B05" w:rsidRDefault="00B7177B" w:rsidP="00B7177B">
      <w:pPr>
        <w:pStyle w:val="1"/>
        <w:ind w:left="1627"/>
        <w:jc w:val="both"/>
        <w:rPr>
          <w:del w:id="698" w:author="Martin Cahill [NESO]" w:date="2025-06-18T10:10:00Z" w16du:dateUtc="2025-06-18T09:10:00Z"/>
          <w:highlight w:val="lightGray"/>
        </w:rPr>
      </w:pPr>
    </w:p>
    <w:p w14:paraId="54732651" w14:textId="33104082" w:rsidR="00B7177B" w:rsidRPr="0027088B" w:rsidDel="003B6B05" w:rsidRDefault="00B7177B" w:rsidP="00B7177B">
      <w:pPr>
        <w:pStyle w:val="1"/>
        <w:ind w:left="1627"/>
        <w:jc w:val="both"/>
        <w:rPr>
          <w:del w:id="699" w:author="Martin Cahill [NESO]" w:date="2025-06-18T10:10:00Z" w16du:dateUtc="2025-06-18T09:10:00Z"/>
          <w:highlight w:val="lightGray"/>
        </w:rPr>
      </w:pPr>
    </w:p>
    <w:p w14:paraId="0EF96143" w14:textId="6BBB2087" w:rsidR="00B7177B" w:rsidDel="003B6B05" w:rsidRDefault="00B7177B" w:rsidP="00B7177B">
      <w:pPr>
        <w:pStyle w:val="1"/>
        <w:ind w:left="1627"/>
        <w:jc w:val="both"/>
        <w:rPr>
          <w:ins w:id="700" w:author="Martin Cahill (NESO)" w:date="2025-04-23T19:14:00Z" w16du:dateUtc="2025-04-23T18:14:00Z"/>
          <w:del w:id="701" w:author="Martin Cahill [NESO]" w:date="2025-06-18T10:10:00Z" w16du:dateUtc="2025-06-18T09:10:00Z"/>
        </w:rPr>
      </w:pPr>
    </w:p>
    <w:p w14:paraId="1014F054" w14:textId="12D1D010" w:rsidR="00B7177B" w:rsidRPr="003F0333" w:rsidRDefault="008A27FD" w:rsidP="00B7177B">
      <w:pPr>
        <w:pStyle w:val="1"/>
        <w:ind w:left="1627"/>
        <w:jc w:val="both"/>
        <w:rPr>
          <w:ins w:id="702" w:author="Martin Cahill (NESO)" w:date="2025-04-23T19:14:00Z" w16du:dateUtc="2025-04-23T18:14:00Z"/>
        </w:rPr>
      </w:pPr>
      <w:ins w:id="703" w:author="Martin Cahill (NESO)" w:date="2025-04-25T17:38:00Z" w16du:dateUtc="2025-04-25T16:38:00Z">
        <w:r w:rsidRPr="003F0333">
          <w:t>MTECN</w:t>
        </w:r>
      </w:ins>
      <w:ins w:id="704" w:author="Martin Cahill (NESO)" w:date="2025-04-23T19:14:00Z" w16du:dateUtc="2025-04-23T18:14:00Z">
        <w:r w:rsidR="00B7177B" w:rsidRPr="003F0333">
          <w:t xml:space="preserve"> is multiplied by the Year Round Not Shared tariff to calculate the Year Round Not Shared element of the generation charge.</w:t>
        </w:r>
      </w:ins>
    </w:p>
    <w:p w14:paraId="0E5487B5" w14:textId="77777777" w:rsidR="00B7177B" w:rsidRPr="003F0333" w:rsidRDefault="00B7177B" w:rsidP="00B7177B">
      <w:pPr>
        <w:pStyle w:val="1"/>
        <w:ind w:left="1627"/>
        <w:jc w:val="both"/>
        <w:rPr>
          <w:ins w:id="705" w:author="Martin Cahill (NESO)" w:date="2025-04-23T19:14:00Z" w16du:dateUtc="2025-04-23T18:14:00Z"/>
        </w:rPr>
      </w:pPr>
    </w:p>
    <w:p w14:paraId="5BE6DF47" w14:textId="1535A3B9" w:rsidR="00B7177B" w:rsidRPr="003F0333" w:rsidRDefault="00B7177B" w:rsidP="00B7177B">
      <w:pPr>
        <w:pStyle w:val="1"/>
        <w:ind w:left="1627"/>
        <w:jc w:val="both"/>
        <w:rPr>
          <w:ins w:id="706" w:author="Martin Cahill (NESO)" w:date="2025-05-14T16:44:00Z" w16du:dateUtc="2025-05-14T15:44:00Z"/>
        </w:rPr>
      </w:pPr>
      <w:ins w:id="707" w:author="Martin Cahill (NESO)" w:date="2025-04-23T19:14:00Z" w16du:dateUtc="2025-04-23T18:14:00Z">
        <w:r w:rsidRPr="003F0333">
          <w:t xml:space="preserve">The charge for a </w:t>
        </w:r>
      </w:ins>
      <w:ins w:id="708" w:author="Martin Cahill (NESO)" w:date="2025-05-06T09:27:00Z" w16du:dateUtc="2025-05-06T08:27:00Z">
        <w:r w:rsidR="00DC5425" w:rsidRPr="003F0333">
          <w:t>m</w:t>
        </w:r>
      </w:ins>
      <w:ins w:id="709" w:author="Martin Cahill (NESO)" w:date="2025-04-23T19:14:00Z" w16du:dateUtc="2025-04-23T18:14:00Z">
        <w:r w:rsidRPr="003F0333">
          <w:t xml:space="preserve">ulti </w:t>
        </w:r>
      </w:ins>
      <w:ins w:id="710" w:author="Martin Cahill (NESO)" w:date="2025-05-06T09:27:00Z" w16du:dateUtc="2025-05-06T08:27:00Z">
        <w:r w:rsidR="00DC5425" w:rsidRPr="003F0333">
          <w:t>t</w:t>
        </w:r>
      </w:ins>
      <w:ins w:id="711" w:author="Martin Cahill (NESO)" w:date="2025-04-23T19:14:00Z" w16du:dateUtc="2025-04-23T18:14:00Z">
        <w:r w:rsidRPr="003F0333">
          <w:t xml:space="preserve">echnology </w:t>
        </w:r>
        <w:r w:rsidRPr="0027088B">
          <w:rPr>
            <w:b/>
            <w:bCs/>
          </w:rPr>
          <w:t>Power Station</w:t>
        </w:r>
        <w:r w:rsidRPr="003F0333">
          <w:t xml:space="preserve"> will be calculated as the summation of all individual </w:t>
        </w:r>
      </w:ins>
      <w:ins w:id="712" w:author="Martin Cahill (NESO)" w:date="2025-05-14T16:46:00Z" w16du:dateUtc="2025-05-14T15:46:00Z">
        <w:r w:rsidR="00EE1CB1" w:rsidRPr="0027088B">
          <w:rPr>
            <w:b/>
            <w:bCs/>
          </w:rPr>
          <w:t>BM Unit</w:t>
        </w:r>
      </w:ins>
      <w:ins w:id="713" w:author="Martin Cahill (NESO)" w:date="2025-04-23T19:14:00Z" w16du:dateUtc="2025-04-23T18:14:00Z">
        <w:r w:rsidRPr="003F0333">
          <w:t xml:space="preserve"> liabilities as calculated using MTEC, MTECP, and MTEC</w:t>
        </w:r>
      </w:ins>
      <w:ins w:id="714" w:author="Martin Cahill (NESO)" w:date="2025-04-25T17:39:00Z" w16du:dateUtc="2025-04-25T16:39:00Z">
        <w:r w:rsidR="008A27FD" w:rsidRPr="003F0333">
          <w:t>N</w:t>
        </w:r>
      </w:ins>
      <w:ins w:id="715" w:author="Martin Cahill (NESO)" w:date="2025-04-23T19:14:00Z" w16du:dateUtc="2025-04-23T18:14:00Z">
        <w:r w:rsidRPr="003F0333">
          <w:t>, whereby:</w:t>
        </w:r>
      </w:ins>
    </w:p>
    <w:p w14:paraId="7EA16B80" w14:textId="77777777" w:rsidR="00EE1CB1" w:rsidRPr="003F0333" w:rsidRDefault="00EE1CB1" w:rsidP="00B7177B">
      <w:pPr>
        <w:pStyle w:val="1"/>
        <w:ind w:left="1627"/>
        <w:jc w:val="both"/>
        <w:rPr>
          <w:ins w:id="716" w:author="Martin Cahill (NESO)" w:date="2025-05-14T16:44:00Z" w16du:dateUtc="2025-05-14T15:44:00Z"/>
        </w:rPr>
      </w:pPr>
    </w:p>
    <w:p w14:paraId="49AE2427" w14:textId="7A34B5F6" w:rsidR="00EE1CB1" w:rsidRPr="0027088B" w:rsidRDefault="00000000" w:rsidP="00B7177B">
      <w:pPr>
        <w:pStyle w:val="1"/>
        <w:ind w:left="1627"/>
        <w:jc w:val="both"/>
        <w:rPr>
          <w:ins w:id="717" w:author="Martin Cahill (NESO)" w:date="2025-05-14T16:45:00Z" w16du:dateUtc="2025-05-14T15:45:00Z"/>
        </w:rPr>
      </w:pPr>
      <m:oMathPara>
        <m:oMath>
          <m:sSub>
            <m:sSubPr>
              <m:ctrlPr>
                <w:ins w:id="718" w:author="Martin Cahill (NESO)" w:date="2025-05-14T16:45:00Z" w16du:dateUtc="2025-05-14T15:45:00Z">
                  <w:rPr>
                    <w:rFonts w:ascii="Cambria Math" w:hAnsi="Cambria Math"/>
                    <w:i/>
                  </w:rPr>
                </w:ins>
              </m:ctrlPr>
            </m:sSubPr>
            <m:e>
              <m:r>
                <w:ins w:id="719" w:author="Martin Cahill (NESO)" w:date="2025-05-14T16:45:00Z" w16du:dateUtc="2025-05-14T15:45:00Z">
                  <w:rPr>
                    <w:rFonts w:ascii="Cambria Math" w:hAnsi="Cambria Math"/>
                  </w:rPr>
                  <m:t>Peak Charge</m:t>
                </w:ins>
              </m:r>
            </m:e>
            <m:sub>
              <m:r>
                <w:ins w:id="720" w:author="Martin Cahill (NESO)" w:date="2025-05-14T16:45:00Z" w16du:dateUtc="2025-05-14T15:45:00Z">
                  <w:rPr>
                    <w:rFonts w:ascii="Cambria Math" w:hAnsi="Cambria Math"/>
                  </w:rPr>
                  <m:t>BMU</m:t>
                </w:ins>
              </m:r>
            </m:sub>
          </m:sSub>
          <m:r>
            <w:ins w:id="721" w:author="Martin Cahill (NESO)" w:date="2025-05-14T16:44:00Z" w16du:dateUtc="2025-05-14T15:44:00Z">
              <w:rPr>
                <w:rFonts w:ascii="Cambria Math" w:hAnsi="Cambria Math"/>
              </w:rPr>
              <m:t>=</m:t>
            </w:ins>
          </m:r>
          <m:sSub>
            <m:sSubPr>
              <m:ctrlPr>
                <w:ins w:id="722" w:author="Martin Cahill (NESO)" w:date="2025-05-14T16:45:00Z" w16du:dateUtc="2025-05-14T15:45:00Z">
                  <w:rPr>
                    <w:rFonts w:ascii="Cambria Math" w:hAnsi="Cambria Math"/>
                    <w:i/>
                  </w:rPr>
                </w:ins>
              </m:ctrlPr>
            </m:sSubPr>
            <m:e>
              <m:r>
                <w:ins w:id="723" w:author="Martin Cahill (NESO)" w:date="2025-05-14T16:45:00Z" w16du:dateUtc="2025-05-14T15:45:00Z">
                  <w:rPr>
                    <w:rFonts w:ascii="Cambria Math" w:hAnsi="Cambria Math"/>
                  </w:rPr>
                  <m:t>MTECP</m:t>
                </w:ins>
              </m:r>
            </m:e>
            <m:sub>
              <m:r>
                <w:ins w:id="724" w:author="Martin Cahill (NESO)" w:date="2025-05-14T16:45:00Z" w16du:dateUtc="2025-05-14T15:45:00Z">
                  <w:rPr>
                    <w:rFonts w:ascii="Cambria Math" w:hAnsi="Cambria Math"/>
                  </w:rPr>
                  <m:t>BMU</m:t>
                </w:ins>
              </m:r>
            </m:sub>
          </m:sSub>
          <m:r>
            <w:ins w:id="725" w:author="Martin Cahill (NESO)" w:date="2025-05-14T16:45:00Z" w16du:dateUtc="2025-05-14T15:45:00Z">
              <w:rPr>
                <w:rFonts w:ascii="Cambria Math" w:hAnsi="Cambria Math"/>
              </w:rPr>
              <m:t>×Peak Tariff</m:t>
            </w:ins>
          </m:r>
        </m:oMath>
      </m:oMathPara>
    </w:p>
    <w:p w14:paraId="1D33205D" w14:textId="2D1CDD68" w:rsidR="00EE1CB1" w:rsidRPr="003F0333" w:rsidRDefault="00000000" w:rsidP="00B7177B">
      <w:pPr>
        <w:pStyle w:val="1"/>
        <w:ind w:left="1627"/>
        <w:jc w:val="both"/>
        <w:rPr>
          <w:ins w:id="726" w:author="Martin Cahill (NESO)" w:date="2025-05-14T16:50:00Z" w16du:dateUtc="2025-05-14T15:50:00Z"/>
        </w:rPr>
      </w:pPr>
      <m:oMathPara>
        <m:oMath>
          <m:sSub>
            <m:sSubPr>
              <m:ctrlPr>
                <w:ins w:id="727" w:author="Martin Cahill (NESO)" w:date="2025-05-14T16:45:00Z" w16du:dateUtc="2025-05-14T15:45:00Z">
                  <w:rPr>
                    <w:rFonts w:ascii="Cambria Math" w:hAnsi="Cambria Math"/>
                    <w:i/>
                  </w:rPr>
                </w:ins>
              </m:ctrlPr>
            </m:sSubPr>
            <m:e>
              <m:r>
                <w:ins w:id="728" w:author="Martin Cahill (NESO)" w:date="2025-05-14T16:45:00Z" w16du:dateUtc="2025-05-14T15:45:00Z">
                  <w:rPr>
                    <w:rFonts w:ascii="Cambria Math" w:hAnsi="Cambria Math"/>
                  </w:rPr>
                  <m:t>YR</m:t>
                </w:ins>
              </m:r>
              <m:r>
                <w:ins w:id="729" w:author="Martin Cahill (NESO)" w:date="2025-05-14T16:55:00Z" w16du:dateUtc="2025-05-14T15:55:00Z">
                  <w:rPr>
                    <w:rFonts w:ascii="Cambria Math" w:hAnsi="Cambria Math"/>
                  </w:rPr>
                  <m:t>S Charge</m:t>
                </w:ins>
              </m:r>
            </m:e>
            <m:sub>
              <m:r>
                <w:ins w:id="730" w:author="Martin Cahill (NESO)" w:date="2025-05-14T16:55:00Z" w16du:dateUtc="2025-05-14T15:55:00Z">
                  <w:rPr>
                    <w:rFonts w:ascii="Cambria Math" w:hAnsi="Cambria Math"/>
                  </w:rPr>
                  <m:t xml:space="preserve"> </m:t>
                </w:ins>
              </m:r>
              <m:r>
                <w:ins w:id="731" w:author="Martin Cahill (NESO)" w:date="2025-05-14T16:45:00Z" w16du:dateUtc="2025-05-14T15:45:00Z">
                  <w:rPr>
                    <w:rFonts w:ascii="Cambria Math" w:hAnsi="Cambria Math"/>
                  </w:rPr>
                  <m:t>BMU</m:t>
                </w:ins>
              </m:r>
            </m:sub>
          </m:sSub>
          <m:r>
            <w:ins w:id="732" w:author="Martin Cahill (NESO)" w:date="2025-05-14T16:45:00Z" w16du:dateUtc="2025-05-14T15:45:00Z">
              <w:rPr>
                <w:rFonts w:ascii="Cambria Math" w:hAnsi="Cambria Math"/>
              </w:rPr>
              <m:t>=</m:t>
            </w:ins>
          </m:r>
          <m:sSub>
            <m:sSubPr>
              <m:ctrlPr>
                <w:ins w:id="733" w:author="Martin Cahill (NESO)" w:date="2025-05-14T16:45:00Z" w16du:dateUtc="2025-05-14T15:45:00Z">
                  <w:rPr>
                    <w:rFonts w:ascii="Cambria Math" w:hAnsi="Cambria Math"/>
                    <w:i/>
                  </w:rPr>
                </w:ins>
              </m:ctrlPr>
            </m:sSubPr>
            <m:e>
              <m:r>
                <w:ins w:id="734" w:author="Martin Cahill (NESO)" w:date="2025-05-14T16:45:00Z" w16du:dateUtc="2025-05-14T15:45:00Z">
                  <w:rPr>
                    <w:rFonts w:ascii="Cambria Math" w:hAnsi="Cambria Math"/>
                  </w:rPr>
                  <m:t>MTEC</m:t>
                </w:ins>
              </m:r>
            </m:e>
            <m:sub>
              <m:r>
                <w:ins w:id="735" w:author="Martin Cahill (NESO)" w:date="2025-05-14T16:46:00Z" w16du:dateUtc="2025-05-14T15:46:00Z">
                  <w:rPr>
                    <w:rFonts w:ascii="Cambria Math" w:hAnsi="Cambria Math"/>
                  </w:rPr>
                  <m:t>BMU</m:t>
                </w:ins>
              </m:r>
            </m:sub>
          </m:sSub>
          <m:r>
            <w:ins w:id="736" w:author="Martin Cahill (NESO)" w:date="2025-05-14T16:45:00Z" w16du:dateUtc="2025-05-14T15:45:00Z">
              <w:rPr>
                <w:rFonts w:ascii="Cambria Math" w:hAnsi="Cambria Math"/>
              </w:rPr>
              <m:t>×</m:t>
            </w:ins>
          </m:r>
          <m:sSub>
            <m:sSubPr>
              <m:ctrlPr>
                <w:ins w:id="737" w:author="Martin Cahill (NESO)" w:date="2025-05-14T16:47:00Z" w16du:dateUtc="2025-05-14T15:47:00Z">
                  <w:rPr>
                    <w:rFonts w:ascii="Cambria Math" w:hAnsi="Cambria Math"/>
                    <w:i/>
                  </w:rPr>
                </w:ins>
              </m:ctrlPr>
            </m:sSubPr>
            <m:e>
              <m:r>
                <w:ins w:id="738" w:author="Martin Cahill (NESO)" w:date="2025-05-14T16:47:00Z" w16du:dateUtc="2025-05-14T15:47:00Z">
                  <w:rPr>
                    <w:rFonts w:ascii="Cambria Math" w:hAnsi="Cambria Math"/>
                  </w:rPr>
                  <m:t>ALF</m:t>
                </w:ins>
              </m:r>
            </m:e>
            <m:sub>
              <m:r>
                <w:ins w:id="739" w:author="Martin Cahill (NESO)" w:date="2025-05-14T16:47:00Z" w16du:dateUtc="2025-05-14T15:47:00Z">
                  <w:rPr>
                    <w:rFonts w:ascii="Cambria Math" w:hAnsi="Cambria Math"/>
                  </w:rPr>
                  <m:t>BMU</m:t>
                </w:ins>
              </m:r>
            </m:sub>
          </m:sSub>
          <m:r>
            <w:ins w:id="740" w:author="Martin Cahill (NESO)" w:date="2025-05-14T16:51:00Z" w16du:dateUtc="2025-05-14T15:51:00Z">
              <w:rPr>
                <w:rFonts w:ascii="Cambria Math" w:hAnsi="Cambria Math"/>
              </w:rPr>
              <m:t>×</m:t>
            </w:ins>
          </m:r>
          <m:r>
            <w:ins w:id="741" w:author="Martin Cahill (NESO)" w:date="2025-05-14T16:52:00Z" w16du:dateUtc="2025-05-14T15:52:00Z">
              <w:rPr>
                <w:rFonts w:ascii="Cambria Math" w:hAnsi="Cambria Math"/>
              </w:rPr>
              <m:t>YRS Tariff</m:t>
            </w:ins>
          </m:r>
        </m:oMath>
      </m:oMathPara>
    </w:p>
    <w:p w14:paraId="29BC6907" w14:textId="0E459C8B" w:rsidR="00E32459" w:rsidRPr="003F0333" w:rsidRDefault="00000000" w:rsidP="00B7177B">
      <w:pPr>
        <w:pStyle w:val="1"/>
        <w:ind w:left="1627"/>
        <w:jc w:val="both"/>
        <w:rPr>
          <w:ins w:id="742" w:author="Martin Cahill (NESO)" w:date="2025-05-14T16:52:00Z" w16du:dateUtc="2025-05-14T15:52:00Z"/>
        </w:rPr>
      </w:pPr>
      <m:oMathPara>
        <m:oMath>
          <m:sSub>
            <m:sSubPr>
              <m:ctrlPr>
                <w:ins w:id="743" w:author="Martin Cahill (NESO)" w:date="2025-05-14T16:51:00Z" w16du:dateUtc="2025-05-14T15:51:00Z">
                  <w:rPr>
                    <w:rFonts w:ascii="Cambria Math" w:hAnsi="Cambria Math"/>
                    <w:i/>
                  </w:rPr>
                </w:ins>
              </m:ctrlPr>
            </m:sSubPr>
            <m:e>
              <m:r>
                <w:ins w:id="744" w:author="Martin Cahill (NESO)" w:date="2025-05-14T16:51:00Z" w16du:dateUtc="2025-05-14T15:51:00Z">
                  <w:rPr>
                    <w:rFonts w:ascii="Cambria Math" w:hAnsi="Cambria Math"/>
                  </w:rPr>
                  <m:t>YRN</m:t>
                </w:ins>
              </m:r>
              <m:r>
                <w:ins w:id="745" w:author="Martin Cahill (NESO)" w:date="2025-05-14T16:55:00Z" w16du:dateUtc="2025-05-14T15:55:00Z">
                  <w:rPr>
                    <w:rFonts w:ascii="Cambria Math" w:hAnsi="Cambria Math"/>
                  </w:rPr>
                  <m:t>S Charge</m:t>
                </w:ins>
              </m:r>
            </m:e>
            <m:sub>
              <m:r>
                <w:ins w:id="746" w:author="Martin Cahill (NESO)" w:date="2025-05-14T16:51:00Z" w16du:dateUtc="2025-05-14T15:51:00Z">
                  <w:rPr>
                    <w:rFonts w:ascii="Cambria Math" w:hAnsi="Cambria Math"/>
                  </w:rPr>
                  <m:t>BMU</m:t>
                </w:ins>
              </m:r>
            </m:sub>
          </m:sSub>
          <m:r>
            <w:ins w:id="747" w:author="Martin Cahill (NESO)" w:date="2025-05-14T16:51:00Z" w16du:dateUtc="2025-05-14T15:51:00Z">
              <w:rPr>
                <w:rFonts w:ascii="Cambria Math" w:hAnsi="Cambria Math"/>
              </w:rPr>
              <m:t>=</m:t>
            </w:ins>
          </m:r>
          <m:sSub>
            <m:sSubPr>
              <m:ctrlPr>
                <w:ins w:id="748" w:author="Martin Cahill (NESO)" w:date="2025-05-14T16:51:00Z" w16du:dateUtc="2025-05-14T15:51:00Z">
                  <w:rPr>
                    <w:rFonts w:ascii="Cambria Math" w:hAnsi="Cambria Math"/>
                    <w:i/>
                  </w:rPr>
                </w:ins>
              </m:ctrlPr>
            </m:sSubPr>
            <m:e>
              <m:r>
                <w:ins w:id="749" w:author="Martin Cahill (NESO)" w:date="2025-05-14T16:51:00Z" w16du:dateUtc="2025-05-14T15:51:00Z">
                  <w:rPr>
                    <w:rFonts w:ascii="Cambria Math" w:hAnsi="Cambria Math"/>
                  </w:rPr>
                  <m:t>MTECN</m:t>
                </w:ins>
              </m:r>
            </m:e>
            <m:sub>
              <m:r>
                <w:ins w:id="750" w:author="Martin Cahill (NESO)" w:date="2025-05-14T16:51:00Z" w16du:dateUtc="2025-05-14T15:51:00Z">
                  <w:rPr>
                    <w:rFonts w:ascii="Cambria Math" w:hAnsi="Cambria Math"/>
                  </w:rPr>
                  <m:t>BMU</m:t>
                </w:ins>
              </m:r>
            </m:sub>
          </m:sSub>
          <m:r>
            <w:ins w:id="751" w:author="Martin Cahill (NESO)" w:date="2025-05-14T16:51:00Z" w16du:dateUtc="2025-05-14T15:51:00Z">
              <w:rPr>
                <w:rFonts w:ascii="Cambria Math" w:hAnsi="Cambria Math"/>
              </w:rPr>
              <m:t>×YRNS Tariff</m:t>
            </w:ins>
          </m:r>
        </m:oMath>
      </m:oMathPara>
    </w:p>
    <w:p w14:paraId="23B84D2D" w14:textId="2EABA002" w:rsidR="00E32459" w:rsidRPr="003F0333" w:rsidRDefault="00000000" w:rsidP="00B7177B">
      <w:pPr>
        <w:pStyle w:val="1"/>
        <w:ind w:left="1627"/>
        <w:jc w:val="both"/>
        <w:rPr>
          <w:ins w:id="752" w:author="Martin Cahill (NESO)" w:date="2025-05-14T16:53:00Z" w16du:dateUtc="2025-05-14T15:53:00Z"/>
        </w:rPr>
      </w:pPr>
      <m:oMathPara>
        <m:oMath>
          <m:sSub>
            <m:sSubPr>
              <m:ctrlPr>
                <w:ins w:id="753" w:author="Martin Cahill (NESO)" w:date="2025-05-14T16:52:00Z" w16du:dateUtc="2025-05-14T15:52:00Z">
                  <w:rPr>
                    <w:rFonts w:ascii="Cambria Math" w:hAnsi="Cambria Math"/>
                    <w:i/>
                  </w:rPr>
                </w:ins>
              </m:ctrlPr>
            </m:sSubPr>
            <m:e>
              <m:r>
                <w:ins w:id="754" w:author="Martin Cahill (NESO)" w:date="2025-05-14T16:52:00Z" w16du:dateUtc="2025-05-14T15:52:00Z">
                  <w:rPr>
                    <w:rFonts w:ascii="Cambria Math" w:hAnsi="Cambria Math"/>
                  </w:rPr>
                  <m:t>Adjustmen</m:t>
                </w:ins>
              </m:r>
              <m:r>
                <w:ins w:id="755" w:author="Martin Cahill (NESO)" w:date="2025-05-14T16:55:00Z" w16du:dateUtc="2025-05-14T15:55:00Z">
                  <w:rPr>
                    <w:rFonts w:ascii="Cambria Math" w:hAnsi="Cambria Math"/>
                  </w:rPr>
                  <m:t>t Cha</m:t>
                </w:ins>
              </m:r>
              <m:r>
                <w:ins w:id="756" w:author="Lizzie Timmins (NESO)" w:date="2025-06-11T10:50:00Z" w16du:dateUtc="2025-06-11T09:50:00Z">
                  <w:rPr>
                    <w:rFonts w:ascii="Cambria Math" w:hAnsi="Cambria Math"/>
                  </w:rPr>
                  <m:t>r</m:t>
                </w:ins>
              </m:r>
              <m:r>
                <w:ins w:id="757" w:author="Martin Cahill (NESO)" w:date="2025-05-14T16:55:00Z" w16du:dateUtc="2025-05-14T15:55:00Z">
                  <w:rPr>
                    <w:rFonts w:ascii="Cambria Math" w:hAnsi="Cambria Math"/>
                  </w:rPr>
                  <m:t>ge</m:t>
                </w:ins>
              </m:r>
            </m:e>
            <m:sub>
              <m:r>
                <w:ins w:id="758" w:author="Martin Cahill (NESO)" w:date="2025-05-14T16:52:00Z" w16du:dateUtc="2025-05-14T15:52:00Z">
                  <w:rPr>
                    <w:rFonts w:ascii="Cambria Math" w:hAnsi="Cambria Math"/>
                  </w:rPr>
                  <m:t>BMU</m:t>
                </w:ins>
              </m:r>
            </m:sub>
          </m:sSub>
          <m:r>
            <w:ins w:id="759" w:author="Martin Cahill (NESO)" w:date="2025-05-14T16:52:00Z" w16du:dateUtc="2025-05-14T15:52:00Z">
              <w:rPr>
                <w:rFonts w:ascii="Cambria Math" w:hAnsi="Cambria Math"/>
              </w:rPr>
              <m:t>=</m:t>
            </w:ins>
          </m:r>
          <m:sSub>
            <m:sSubPr>
              <m:ctrlPr>
                <w:ins w:id="760" w:author="Martin Cahill (NESO)" w:date="2025-05-14T16:52:00Z" w16du:dateUtc="2025-05-14T15:52:00Z">
                  <w:rPr>
                    <w:rFonts w:ascii="Cambria Math" w:hAnsi="Cambria Math"/>
                    <w:i/>
                  </w:rPr>
                </w:ins>
              </m:ctrlPr>
            </m:sSubPr>
            <m:e>
              <m:r>
                <w:ins w:id="761" w:author="Martin Cahill (NESO)" w:date="2025-05-14T16:52:00Z" w16du:dateUtc="2025-05-14T15:52:00Z">
                  <w:rPr>
                    <w:rFonts w:ascii="Cambria Math" w:hAnsi="Cambria Math"/>
                  </w:rPr>
                  <m:t>MTEC</m:t>
                </w:ins>
              </m:r>
            </m:e>
            <m:sub>
              <m:r>
                <w:ins w:id="762" w:author="Martin Cahill (NESO)" w:date="2025-05-14T16:53:00Z" w16du:dateUtc="2025-05-14T15:53:00Z">
                  <w:rPr>
                    <w:rFonts w:ascii="Cambria Math" w:hAnsi="Cambria Math"/>
                  </w:rPr>
                  <m:t>BMU</m:t>
                </w:ins>
              </m:r>
            </m:sub>
          </m:sSub>
          <m:r>
            <w:ins w:id="763" w:author="Martin Cahill (NESO)" w:date="2025-05-14T16:52:00Z" w16du:dateUtc="2025-05-14T15:52:00Z">
              <w:rPr>
                <w:rFonts w:ascii="Cambria Math" w:hAnsi="Cambria Math"/>
              </w:rPr>
              <m:t>×Adjustment Tariff</m:t>
            </w:ins>
          </m:r>
        </m:oMath>
      </m:oMathPara>
    </w:p>
    <w:p w14:paraId="5A22B52B" w14:textId="77777777" w:rsidR="00E32459" w:rsidRPr="003F0333" w:rsidRDefault="00E32459" w:rsidP="00B7177B">
      <w:pPr>
        <w:pStyle w:val="1"/>
        <w:ind w:left="1627"/>
        <w:jc w:val="both"/>
        <w:rPr>
          <w:ins w:id="764" w:author="Martin Cahill (NESO)" w:date="2025-05-14T16:53:00Z" w16du:dateUtc="2025-05-14T15:53:00Z"/>
        </w:rPr>
      </w:pPr>
    </w:p>
    <w:p w14:paraId="7ADCA8AB" w14:textId="259153C6" w:rsidR="00E32459" w:rsidRPr="00EE1CB1" w:rsidRDefault="00E32459" w:rsidP="00B7177B">
      <w:pPr>
        <w:pStyle w:val="1"/>
        <w:ind w:left="1627"/>
        <w:jc w:val="both"/>
        <w:rPr>
          <w:ins w:id="765" w:author="Martin Cahill (NESO)" w:date="2025-04-23T19:14:00Z" w16du:dateUtc="2025-04-23T18:14:00Z"/>
        </w:rPr>
      </w:pPr>
      <m:oMathPara>
        <m:oMath>
          <m:r>
            <w:ins w:id="766" w:author="Martin Cahill (NESO)" w:date="2025-05-14T16:53:00Z" w16du:dateUtc="2025-05-14T15:53:00Z">
              <w:rPr>
                <w:rFonts w:ascii="Cambria Math" w:hAnsi="Cambria Math"/>
              </w:rPr>
              <m:t>Power Station Charge=</m:t>
            </w:ins>
          </m:r>
          <m:nary>
            <m:naryPr>
              <m:chr m:val="∑"/>
              <m:limLoc m:val="undOvr"/>
              <m:ctrlPr>
                <w:ins w:id="767" w:author="Martin Cahill (NESO)" w:date="2025-05-14T16:54:00Z" w16du:dateUtc="2025-05-14T15:54:00Z">
                  <w:rPr>
                    <w:rFonts w:ascii="Cambria Math" w:hAnsi="Cambria Math"/>
                    <w:i/>
                  </w:rPr>
                </w:ins>
              </m:ctrlPr>
            </m:naryPr>
            <m:sub>
              <m:r>
                <w:ins w:id="768" w:author="Martin Cahill (NESO)" w:date="2025-05-14T16:54:00Z" w16du:dateUtc="2025-05-14T15:54:00Z">
                  <w:rPr>
                    <w:rFonts w:ascii="Cambria Math" w:hAnsi="Cambria Math"/>
                  </w:rPr>
                  <m:t>BMU</m:t>
                </w:ins>
              </m:r>
            </m:sub>
            <m:sup>
              <m:r>
                <w:ins w:id="769" w:author="Martin Cahill (NESO)" w:date="2025-05-14T16:54:00Z" w16du:dateUtc="2025-05-14T15:54:00Z">
                  <w:rPr>
                    <w:rFonts w:ascii="Cambria Math" w:hAnsi="Cambria Math"/>
                  </w:rPr>
                  <m:t>n</m:t>
                </w:ins>
              </m:r>
            </m:sup>
            <m:e>
              <m:r>
                <w:ins w:id="770" w:author="Martin Cahill (NESO)" w:date="2025-05-14T16:54:00Z" w16du:dateUtc="2025-05-14T15:54:00Z">
                  <w:rPr>
                    <w:rFonts w:ascii="Cambria Math" w:hAnsi="Cambria Math"/>
                  </w:rPr>
                  <m:t>P</m:t>
                </w:ins>
              </m:r>
              <m:sSub>
                <m:sSubPr>
                  <m:ctrlPr>
                    <w:ins w:id="771" w:author="Martin Cahill (NESO)" w:date="2025-05-14T16:56:00Z" w16du:dateUtc="2025-05-14T15:56:00Z">
                      <w:rPr>
                        <w:rFonts w:ascii="Cambria Math" w:hAnsi="Cambria Math"/>
                        <w:i/>
                      </w:rPr>
                    </w:ins>
                  </m:ctrlPr>
                </m:sSubPr>
                <m:e>
                  <m:r>
                    <w:ins w:id="772" w:author="Martin Cahill (NESO)" w:date="2025-05-14T16:56:00Z" w16du:dateUtc="2025-05-14T15:56:00Z">
                      <w:rPr>
                        <w:rFonts w:ascii="Cambria Math" w:hAnsi="Cambria Math"/>
                      </w:rPr>
                      <m:t>eak Charge</m:t>
                    </w:ins>
                  </m:r>
                </m:e>
                <m:sub>
                  <m:r>
                    <w:ins w:id="773" w:author="Martin Cahill (NESO)" w:date="2025-05-14T16:56:00Z" w16du:dateUtc="2025-05-14T15:56:00Z">
                      <w:rPr>
                        <w:rFonts w:ascii="Cambria Math" w:hAnsi="Cambria Math"/>
                      </w:rPr>
                      <m:t>BMU</m:t>
                    </w:ins>
                  </m:r>
                </m:sub>
              </m:sSub>
              <m:r>
                <w:ins w:id="774" w:author="Martin Cahill (NESO)" w:date="2025-05-14T16:54:00Z" w16du:dateUtc="2025-05-14T15:54:00Z">
                  <w:rPr>
                    <w:rFonts w:ascii="Cambria Math" w:hAnsi="Cambria Math"/>
                  </w:rPr>
                  <m:t>+</m:t>
                </w:ins>
              </m:r>
              <m:nary>
                <m:naryPr>
                  <m:chr m:val="∑"/>
                  <m:limLoc m:val="undOvr"/>
                  <m:ctrlPr>
                    <w:ins w:id="775" w:author="Martin Cahill (NESO)" w:date="2025-05-14T16:54:00Z" w16du:dateUtc="2025-05-14T15:54:00Z">
                      <w:rPr>
                        <w:rFonts w:ascii="Cambria Math" w:hAnsi="Cambria Math"/>
                        <w:i/>
                      </w:rPr>
                    </w:ins>
                  </m:ctrlPr>
                </m:naryPr>
                <m:sub>
                  <m:r>
                    <w:ins w:id="776" w:author="Martin Cahill (NESO)" w:date="2025-05-14T16:54:00Z" w16du:dateUtc="2025-05-14T15:54:00Z">
                      <w:rPr>
                        <w:rFonts w:ascii="Cambria Math" w:hAnsi="Cambria Math"/>
                      </w:rPr>
                      <m:t>BMU</m:t>
                    </w:ins>
                  </m:r>
                </m:sub>
                <m:sup>
                  <m:r>
                    <w:ins w:id="777" w:author="Martin Cahill (NESO)" w:date="2025-05-14T16:54:00Z" w16du:dateUtc="2025-05-14T15:54:00Z">
                      <w:rPr>
                        <w:rFonts w:ascii="Cambria Math" w:hAnsi="Cambria Math"/>
                      </w:rPr>
                      <m:t>n</m:t>
                    </w:ins>
                  </m:r>
                </m:sup>
                <m:e>
                  <m:sSub>
                    <m:sSubPr>
                      <m:ctrlPr>
                        <w:ins w:id="778" w:author="Martin Cahill (NESO)" w:date="2025-05-14T16:57:00Z" w16du:dateUtc="2025-05-14T15:57:00Z">
                          <w:rPr>
                            <w:rFonts w:ascii="Cambria Math" w:hAnsi="Cambria Math"/>
                            <w:i/>
                          </w:rPr>
                        </w:ins>
                      </m:ctrlPr>
                    </m:sSubPr>
                    <m:e>
                      <m:r>
                        <w:ins w:id="779" w:author="Martin Cahill (NESO)" w:date="2025-05-14T16:57:00Z" w16du:dateUtc="2025-05-14T15:57:00Z">
                          <w:rPr>
                            <w:rFonts w:ascii="Cambria Math" w:hAnsi="Cambria Math"/>
                          </w:rPr>
                          <m:t>YRS Charge</m:t>
                        </w:ins>
                      </m:r>
                    </m:e>
                    <m:sub>
                      <m:r>
                        <w:ins w:id="780" w:author="Martin Cahill (NESO)" w:date="2025-05-14T16:57:00Z" w16du:dateUtc="2025-05-14T15:57:00Z">
                          <w:rPr>
                            <w:rFonts w:ascii="Cambria Math" w:hAnsi="Cambria Math"/>
                          </w:rPr>
                          <m:t>BMU</m:t>
                        </w:ins>
                      </m:r>
                    </m:sub>
                  </m:sSub>
                  <m:r>
                    <w:ins w:id="781" w:author="Martin Cahill (NESO)" w:date="2025-05-14T16:55:00Z" w16du:dateUtc="2025-05-14T15:55:00Z">
                      <w:rPr>
                        <w:rFonts w:ascii="Cambria Math" w:hAnsi="Cambria Math"/>
                      </w:rPr>
                      <m:t>+</m:t>
                    </w:ins>
                  </m:r>
                  <m:nary>
                    <m:naryPr>
                      <m:chr m:val="∑"/>
                      <m:limLoc m:val="undOvr"/>
                      <m:ctrlPr>
                        <w:ins w:id="782" w:author="Martin Cahill (NESO)" w:date="2025-05-14T16:55:00Z" w16du:dateUtc="2025-05-14T15:55:00Z">
                          <w:rPr>
                            <w:rFonts w:ascii="Cambria Math" w:hAnsi="Cambria Math"/>
                            <w:i/>
                          </w:rPr>
                        </w:ins>
                      </m:ctrlPr>
                    </m:naryPr>
                    <m:sub>
                      <m:r>
                        <w:ins w:id="783" w:author="Martin Cahill (NESO)" w:date="2025-05-14T16:55:00Z" w16du:dateUtc="2025-05-14T15:55:00Z">
                          <w:rPr>
                            <w:rFonts w:ascii="Cambria Math" w:hAnsi="Cambria Math"/>
                          </w:rPr>
                          <m:t>BMU</m:t>
                        </w:ins>
                      </m:r>
                    </m:sub>
                    <m:sup>
                      <m:r>
                        <w:ins w:id="784" w:author="Martin Cahill (NESO)" w:date="2025-05-14T16:55:00Z" w16du:dateUtc="2025-05-14T15:55:00Z">
                          <w:rPr>
                            <w:rFonts w:ascii="Cambria Math" w:hAnsi="Cambria Math"/>
                          </w:rPr>
                          <m:t>n</m:t>
                        </w:ins>
                      </m:r>
                    </m:sup>
                    <m:e>
                      <m:sSub>
                        <m:sSubPr>
                          <m:ctrlPr>
                            <w:ins w:id="785" w:author="Martin Cahill (NESO)" w:date="2025-05-14T16:57:00Z" w16du:dateUtc="2025-05-14T15:57:00Z">
                              <w:rPr>
                                <w:rFonts w:ascii="Cambria Math" w:hAnsi="Cambria Math"/>
                                <w:i/>
                              </w:rPr>
                            </w:ins>
                          </m:ctrlPr>
                        </m:sSubPr>
                        <m:e>
                          <m:r>
                            <w:ins w:id="786" w:author="Martin Cahill (NESO)" w:date="2025-05-14T16:57:00Z" w16du:dateUtc="2025-05-14T15:57:00Z">
                              <w:rPr>
                                <w:rFonts w:ascii="Cambria Math" w:hAnsi="Cambria Math"/>
                              </w:rPr>
                              <m:t>YRNS Charge</m:t>
                            </w:ins>
                          </m:r>
                        </m:e>
                        <m:sub>
                          <m:r>
                            <w:ins w:id="787" w:author="Martin Cahill (NESO)" w:date="2025-05-14T16:57:00Z" w16du:dateUtc="2025-05-14T15:57:00Z">
                              <w:rPr>
                                <w:rFonts w:ascii="Cambria Math" w:hAnsi="Cambria Math"/>
                              </w:rPr>
                              <m:t>BMU</m:t>
                            </w:ins>
                          </m:r>
                        </m:sub>
                      </m:sSub>
                    </m:e>
                  </m:nary>
                  <m:r>
                    <w:ins w:id="788" w:author="Martin Cahill (NESO)" w:date="2025-05-14T16:55:00Z" w16du:dateUtc="2025-05-14T15:55:00Z">
                      <w:rPr>
                        <w:rFonts w:ascii="Cambria Math" w:hAnsi="Cambria Math"/>
                      </w:rPr>
                      <m:t>+</m:t>
                    </w:ins>
                  </m:r>
                  <m:nary>
                    <m:naryPr>
                      <m:chr m:val="∑"/>
                      <m:limLoc m:val="undOvr"/>
                      <m:ctrlPr>
                        <w:ins w:id="789" w:author="Martin Cahill (NESO)" w:date="2025-05-14T16:55:00Z" w16du:dateUtc="2025-05-14T15:55:00Z">
                          <w:rPr>
                            <w:rFonts w:ascii="Cambria Math" w:hAnsi="Cambria Math"/>
                            <w:i/>
                          </w:rPr>
                        </w:ins>
                      </m:ctrlPr>
                    </m:naryPr>
                    <m:sub>
                      <m:r>
                        <w:ins w:id="790" w:author="Martin Cahill (NESO)" w:date="2025-05-14T16:55:00Z" w16du:dateUtc="2025-05-14T15:55:00Z">
                          <w:rPr>
                            <w:rFonts w:ascii="Cambria Math" w:hAnsi="Cambria Math"/>
                          </w:rPr>
                          <m:t>BMU</m:t>
                        </w:ins>
                      </m:r>
                    </m:sub>
                    <m:sup>
                      <m:r>
                        <w:ins w:id="791" w:author="Martin Cahill (NESO)" w:date="2025-05-14T16:55:00Z" w16du:dateUtc="2025-05-14T15:55:00Z">
                          <w:rPr>
                            <w:rFonts w:ascii="Cambria Math" w:hAnsi="Cambria Math"/>
                          </w:rPr>
                          <m:t>n</m:t>
                        </w:ins>
                      </m:r>
                    </m:sup>
                    <m:e>
                      <m:sSub>
                        <m:sSubPr>
                          <m:ctrlPr>
                            <w:ins w:id="792" w:author="Martin Cahill (NESO)" w:date="2025-05-14T16:57:00Z" w16du:dateUtc="2025-05-14T15:57:00Z">
                              <w:rPr>
                                <w:rFonts w:ascii="Cambria Math" w:hAnsi="Cambria Math"/>
                                <w:i/>
                              </w:rPr>
                            </w:ins>
                          </m:ctrlPr>
                        </m:sSubPr>
                        <m:e>
                          <m:r>
                            <w:ins w:id="793" w:author="Martin Cahill (NESO)" w:date="2025-05-14T16:57:00Z" w16du:dateUtc="2025-05-14T15:57:00Z">
                              <w:rPr>
                                <w:rFonts w:ascii="Cambria Math" w:hAnsi="Cambria Math"/>
                              </w:rPr>
                              <m:t>Adjustment Charge</m:t>
                            </w:ins>
                          </m:r>
                        </m:e>
                        <m:sub>
                          <m:r>
                            <w:ins w:id="794" w:author="Martin Cahill (NESO)" w:date="2025-05-14T16:57:00Z" w16du:dateUtc="2025-05-14T15:57:00Z">
                              <w:rPr>
                                <w:rFonts w:ascii="Cambria Math" w:hAnsi="Cambria Math"/>
                              </w:rPr>
                              <m:t>BMU</m:t>
                            </w:ins>
                          </m:r>
                        </m:sub>
                      </m:sSub>
                    </m:e>
                  </m:nary>
                </m:e>
              </m:nary>
            </m:e>
          </m:nary>
        </m:oMath>
      </m:oMathPara>
    </w:p>
    <w:p w14:paraId="43108D4C" w14:textId="77777777" w:rsidR="00B7177B" w:rsidRDefault="00B7177B" w:rsidP="00B7177B">
      <w:pPr>
        <w:pStyle w:val="1"/>
        <w:ind w:left="1627"/>
        <w:jc w:val="both"/>
        <w:rPr>
          <w:ins w:id="795" w:author="Martin Cahill (NESO)" w:date="2025-04-23T19:14:00Z" w16du:dateUtc="2025-04-23T18:14:00Z"/>
        </w:rPr>
      </w:pPr>
    </w:p>
    <w:p w14:paraId="5468B2A6" w14:textId="77777777" w:rsidR="00B7177B" w:rsidRDefault="00B7177B" w:rsidP="00B7177B">
      <w:pPr>
        <w:pStyle w:val="1"/>
        <w:ind w:left="1627"/>
        <w:jc w:val="both"/>
        <w:rPr>
          <w:ins w:id="796" w:author="Martin Cahill (NESO)" w:date="2025-04-23T19:14:00Z" w16du:dateUtc="2025-04-23T18:14:00Z"/>
        </w:rPr>
      </w:pPr>
    </w:p>
    <w:p w14:paraId="4F9A6F4F" w14:textId="77777777" w:rsidR="00B7177B" w:rsidRDefault="00B7177B" w:rsidP="00B7177B">
      <w:pPr>
        <w:pStyle w:val="1"/>
        <w:ind w:left="1627"/>
        <w:jc w:val="both"/>
        <w:rPr>
          <w:ins w:id="797" w:author="Martin Cahill (NESO)" w:date="2025-04-23T19:14:00Z" w16du:dateUtc="2025-04-23T18:14:00Z"/>
          <w:u w:val="single"/>
        </w:rPr>
      </w:pPr>
      <w:ins w:id="798"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799" w:author="Martin Cahill (NESO)" w:date="2025-04-23T19:14:00Z" w16du:dateUtc="2025-04-23T18:14:00Z"/>
          <w:u w:val="single"/>
        </w:rPr>
      </w:pPr>
    </w:p>
    <w:p w14:paraId="719320A1" w14:textId="3730E6FE" w:rsidR="00B7177B" w:rsidRPr="0027088B" w:rsidRDefault="00B7177B" w:rsidP="00B7177B">
      <w:pPr>
        <w:pStyle w:val="1"/>
        <w:ind w:left="1627"/>
        <w:jc w:val="both"/>
        <w:rPr>
          <w:ins w:id="800" w:author="Martin Cahill (NESO)" w:date="2025-04-29T14:38:00Z" w16du:dateUtc="2025-04-29T13:38:00Z"/>
          <w:b/>
          <w:bCs/>
        </w:rPr>
      </w:pPr>
      <w:ins w:id="801" w:author="Martin Cahill (NESO)" w:date="2025-04-23T19:14:00Z" w16du:dateUtc="2025-04-23T18:14:00Z">
        <w:r w:rsidRPr="0027088B">
          <w:t xml:space="preserve">When any of the generation tariff components are negative, the relevant capacity (MTEC, MTECP or </w:t>
        </w:r>
      </w:ins>
      <w:ins w:id="802" w:author="Martin Cahill (NESO)" w:date="2025-04-25T17:41:00Z" w16du:dateUtc="2025-04-25T16:41:00Z">
        <w:r w:rsidR="008A27FD" w:rsidRPr="0027088B">
          <w:t>MTEC</w:t>
        </w:r>
      </w:ins>
      <w:ins w:id="803" w:author="Martin Cahill (NESO)" w:date="2025-04-25T17:42:00Z" w16du:dateUtc="2025-04-25T16:42:00Z">
        <w:r w:rsidR="008A27FD" w:rsidRPr="0027088B">
          <w:t>N</w:t>
        </w:r>
      </w:ins>
      <w:ins w:id="804" w:author="Martin Cahill (NESO)" w:date="2025-04-23T19:14:00Z" w16du:dateUtc="2025-04-23T18:14:00Z">
        <w:r w:rsidRPr="0027088B">
          <w:t xml:space="preserve">) will be calculated using maximum metered volumes instead of </w:t>
        </w:r>
      </w:ins>
      <w:ins w:id="805" w:author="Martin Cahill (NESO)" w:date="2025-04-25T17:55:00Z" w16du:dateUtc="2025-04-25T16:55:00Z">
        <w:r w:rsidR="001609A8" w:rsidRPr="0027088B">
          <w:rPr>
            <w:b/>
            <w:bCs/>
          </w:rPr>
          <w:t>Installed Capacity</w:t>
        </w:r>
      </w:ins>
      <w:ins w:id="806" w:author="Martin Cahill (NESO)" w:date="2025-04-23T19:14:00Z" w16du:dateUtc="2025-04-23T18:14:00Z">
        <w:r w:rsidRPr="0027088B">
          <w:t xml:space="preserve">. These will be the average of the capped metered volumes during the three settlement periods </w:t>
        </w:r>
      </w:ins>
      <w:ins w:id="807" w:author="Martin Cahill (NESO)" w:date="2025-04-29T14:53:00Z" w16du:dateUtc="2025-04-29T13:53:00Z">
        <w:r w:rsidR="00B35FD1" w:rsidRPr="0027088B">
          <w:t>described in 14.18.14</w:t>
        </w:r>
      </w:ins>
      <w:ins w:id="808" w:author="Martin Cahill (NESO)" w:date="2025-04-23T19:14:00Z" w16du:dateUtc="2025-04-23T18:14:00Z">
        <w:r w:rsidRPr="0027088B">
          <w:t xml:space="preserve"> for the </w:t>
        </w:r>
        <w:r w:rsidRPr="0027088B">
          <w:rPr>
            <w:b/>
            <w:bCs/>
          </w:rPr>
          <w:t>Power Station</w:t>
        </w:r>
        <w:r w:rsidRPr="0027088B">
          <w:t xml:space="preserve"> (instead of TEC in the above formulas) and </w:t>
        </w:r>
        <w:r w:rsidRPr="0027088B">
          <w:rPr>
            <w:b/>
            <w:bCs/>
          </w:rPr>
          <w:t>BM Units</w:t>
        </w:r>
        <w:r w:rsidRPr="0027088B">
          <w:t xml:space="preserve"> (instead of CAP</w:t>
        </w:r>
      </w:ins>
      <w:ins w:id="809" w:author="Martin Cahill (NESO)" w:date="2025-04-25T17:56:00Z" w16du:dateUtc="2025-04-25T16:56:00Z">
        <w:r w:rsidR="00101DC6" w:rsidRPr="0027088B">
          <w:rPr>
            <w:vertAlign w:val="subscript"/>
          </w:rPr>
          <w:t>BMU</w:t>
        </w:r>
      </w:ins>
      <w:ins w:id="810" w:author="Martin Cahill (NESO)" w:date="2025-04-23T19:14:00Z" w16du:dateUtc="2025-04-23T18:14:00Z">
        <w:r w:rsidRPr="0027088B">
          <w:t xml:space="preserve"> in the above formulas)</w:t>
        </w:r>
      </w:ins>
      <w:ins w:id="811" w:author="Martin Cahill (NESO)" w:date="2025-04-29T14:54:00Z" w16du:dateUtc="2025-04-29T13:54:00Z">
        <w:r w:rsidR="00B35FD1" w:rsidRPr="0027088B">
          <w:t>.</w:t>
        </w:r>
      </w:ins>
    </w:p>
    <w:p w14:paraId="2C9B626E" w14:textId="77777777" w:rsidR="00E226C7" w:rsidRPr="00F231B2" w:rsidRDefault="00E226C7" w:rsidP="00B7177B">
      <w:pPr>
        <w:pStyle w:val="1"/>
        <w:ind w:left="1627"/>
        <w:jc w:val="both"/>
        <w:rPr>
          <w:ins w:id="812" w:author="Martin Cahill (NESO)" w:date="2025-04-23T19:14:00Z" w16du:dateUtc="2025-04-23T18:14:00Z"/>
          <w:b/>
          <w:bCs/>
          <w:u w:val="single"/>
        </w:rPr>
      </w:pPr>
    </w:p>
    <w:p w14:paraId="3457C6B0" w14:textId="77777777" w:rsidR="00B7177B" w:rsidRDefault="00B7177B" w:rsidP="00B7177B">
      <w:pPr>
        <w:pStyle w:val="1"/>
        <w:ind w:left="1627"/>
        <w:jc w:val="both"/>
        <w:rPr>
          <w:ins w:id="813"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67"/>
        <w:gridCol w:w="2496"/>
        <w:gridCol w:w="2465"/>
      </w:tblGrid>
      <w:tr w:rsidR="00B7177B" w14:paraId="7E70C12A" w14:textId="77777777" w:rsidTr="00D03CD6">
        <w:trPr>
          <w:ins w:id="814" w:author="Martin Cahill (NESO)" w:date="2025-04-23T19:14:00Z"/>
        </w:trPr>
        <w:tc>
          <w:tcPr>
            <w:tcW w:w="2571" w:type="dxa"/>
          </w:tcPr>
          <w:p w14:paraId="266E0DB4" w14:textId="77777777" w:rsidR="00B7177B" w:rsidRDefault="00B7177B" w:rsidP="00D03CD6">
            <w:pPr>
              <w:pStyle w:val="1"/>
              <w:jc w:val="both"/>
              <w:rPr>
                <w:ins w:id="815"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816" w:author="Martin Cahill (NESO)" w:date="2025-04-23T19:14:00Z" w16du:dateUtc="2025-04-23T18:14:00Z"/>
                <w:u w:val="single"/>
              </w:rPr>
            </w:pPr>
            <w:ins w:id="817" w:author="Martin Cahill (NESO)" w:date="2025-04-23T19:14:00Z" w16du:dateUtc="2025-04-23T18:14:00Z">
              <w:r>
                <w:rPr>
                  <w:u w:val="single"/>
                </w:rPr>
                <w:t>Capacity used for charging</w:t>
              </w:r>
            </w:ins>
          </w:p>
        </w:tc>
      </w:tr>
      <w:tr w:rsidR="00B7177B" w14:paraId="5B1464ED" w14:textId="77777777" w:rsidTr="00D03CD6">
        <w:trPr>
          <w:ins w:id="818" w:author="Martin Cahill (NESO)" w:date="2025-04-23T19:14:00Z"/>
        </w:trPr>
        <w:tc>
          <w:tcPr>
            <w:tcW w:w="2571" w:type="dxa"/>
          </w:tcPr>
          <w:p w14:paraId="46AF73ED" w14:textId="77777777" w:rsidR="00B7177B" w:rsidRDefault="00B7177B" w:rsidP="00D03CD6">
            <w:pPr>
              <w:pStyle w:val="1"/>
              <w:jc w:val="both"/>
              <w:rPr>
                <w:ins w:id="819" w:author="Martin Cahill (NESO)" w:date="2025-04-23T19:14:00Z" w16du:dateUtc="2025-04-23T18:14:00Z"/>
                <w:u w:val="single"/>
              </w:rPr>
            </w:pPr>
            <w:ins w:id="820"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821" w:author="Martin Cahill (NESO)" w:date="2025-04-23T19:14:00Z" w16du:dateUtc="2025-04-23T18:14:00Z"/>
                <w:u w:val="single"/>
              </w:rPr>
            </w:pPr>
            <w:ins w:id="822"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823" w:author="Martin Cahill (NESO)" w:date="2025-04-23T19:14:00Z" w16du:dateUtc="2025-04-23T18:14:00Z"/>
                <w:u w:val="single"/>
              </w:rPr>
            </w:pPr>
            <w:ins w:id="824" w:author="Martin Cahill (NESO)" w:date="2025-04-23T19:14:00Z" w16du:dateUtc="2025-04-23T18:14:00Z">
              <w:r>
                <w:t>Negative</w:t>
              </w:r>
            </w:ins>
          </w:p>
        </w:tc>
      </w:tr>
      <w:tr w:rsidR="00B7177B" w14:paraId="483AD286" w14:textId="77777777" w:rsidTr="00D03CD6">
        <w:trPr>
          <w:ins w:id="825" w:author="Martin Cahill (NESO)" w:date="2025-04-23T19:14:00Z"/>
        </w:trPr>
        <w:tc>
          <w:tcPr>
            <w:tcW w:w="2571" w:type="dxa"/>
          </w:tcPr>
          <w:p w14:paraId="3870C891" w14:textId="77777777" w:rsidR="00B7177B" w:rsidRDefault="00B7177B" w:rsidP="00D03CD6">
            <w:pPr>
              <w:pStyle w:val="1"/>
              <w:jc w:val="both"/>
              <w:rPr>
                <w:ins w:id="826" w:author="Martin Cahill (NESO)" w:date="2025-04-23T19:14:00Z" w16du:dateUtc="2025-04-23T18:14:00Z"/>
                <w:u w:val="single"/>
              </w:rPr>
            </w:pPr>
            <w:ins w:id="827" w:author="Martin Cahill (NESO)" w:date="2025-04-23T19:14:00Z" w16du:dateUtc="2025-04-23T18:14:00Z">
              <w:r>
                <w:t>Peak</w:t>
              </w:r>
            </w:ins>
          </w:p>
        </w:tc>
        <w:tc>
          <w:tcPr>
            <w:tcW w:w="2573" w:type="dxa"/>
          </w:tcPr>
          <w:p w14:paraId="59CB2ECD" w14:textId="24E093EF" w:rsidR="00B7177B" w:rsidRPr="003F0333" w:rsidRDefault="00B7177B" w:rsidP="00D03CD6">
            <w:pPr>
              <w:pStyle w:val="1"/>
              <w:rPr>
                <w:ins w:id="828" w:author="Martin Cahill (NESO)" w:date="2025-04-23T19:14:00Z" w16du:dateUtc="2025-04-23T18:14:00Z"/>
                <w:u w:val="single"/>
              </w:rPr>
            </w:pPr>
            <w:ins w:id="829" w:author="Martin Cahill (NESO)" w:date="2025-04-23T19:14:00Z" w16du:dateUtc="2025-04-23T18:14:00Z">
              <w:r w:rsidRPr="003F0333">
                <w:t xml:space="preserve">MTECP (calculated from </w:t>
              </w:r>
            </w:ins>
            <w:ins w:id="830" w:author="Martin Cahill (NESO)" w:date="2025-05-14T17:58:00Z" w16du:dateUtc="2025-05-14T16:58:00Z">
              <w:r w:rsidR="005A2A98" w:rsidRPr="00F34D2A">
                <w:rPr>
                  <w:b/>
                  <w:bCs/>
                </w:rPr>
                <w:t>I</w:t>
              </w:r>
            </w:ins>
            <w:ins w:id="831" w:author="Martin Cahill (NESO)" w:date="2025-04-23T19:14:00Z" w16du:dateUtc="2025-04-23T18:14:00Z">
              <w:r w:rsidRPr="00F34D2A">
                <w:rPr>
                  <w:b/>
                  <w:bCs/>
                </w:rPr>
                <w:t xml:space="preserve">nstalled </w:t>
              </w:r>
            </w:ins>
            <w:ins w:id="832" w:author="Martin Cahill (NESO)" w:date="2025-05-14T17:58:00Z" w16du:dateUtc="2025-05-14T16:58:00Z">
              <w:r w:rsidR="005A2A98" w:rsidRPr="00F34D2A">
                <w:rPr>
                  <w:b/>
                  <w:bCs/>
                </w:rPr>
                <w:t>C</w:t>
              </w:r>
            </w:ins>
            <w:ins w:id="833" w:author="Martin Cahill (NESO)" w:date="2025-04-23T19:14:00Z" w16du:dateUtc="2025-04-23T18:14:00Z">
              <w:r w:rsidRPr="00F34D2A">
                <w:rPr>
                  <w:b/>
                  <w:bCs/>
                </w:rPr>
                <w:t>apacities</w:t>
              </w:r>
            </w:ins>
            <w:ins w:id="834" w:author="Martin Cahill [NESO]" w:date="2025-06-04T14:52:00Z" w16du:dateUtc="2025-06-04T13:52:00Z">
              <w:r w:rsidR="00460B6A" w:rsidRPr="003F0333">
                <w:rPr>
                  <w:b/>
                  <w:bCs/>
                </w:rPr>
                <w:t xml:space="preserve"> </w:t>
              </w:r>
              <w:r w:rsidR="00460B6A" w:rsidRPr="003F0333">
                <w:t xml:space="preserve">and </w:t>
              </w:r>
            </w:ins>
            <w:ins w:id="835" w:author="Martin Cahill [NESO]" w:date="2025-06-04T14:53:00Z" w16du:dateUtc="2025-06-04T13:53:00Z">
              <w:r w:rsidR="00510444" w:rsidRPr="00F34D2A">
                <w:rPr>
                  <w:b/>
                  <w:bCs/>
                </w:rPr>
                <w:t>Transmission</w:t>
              </w:r>
              <w:r w:rsidR="00510444" w:rsidRPr="003F0333">
                <w:rPr>
                  <w:b/>
                  <w:bCs/>
                </w:rPr>
                <w:t xml:space="preserve"> Entry Capacity</w:t>
              </w:r>
            </w:ins>
            <w:ins w:id="836" w:author="Martin Cahill (NESO)" w:date="2025-04-23T19:14:00Z" w16du:dateUtc="2025-04-23T18:14:00Z">
              <w:r w:rsidRPr="003F0333">
                <w:t>)</w:t>
              </w:r>
            </w:ins>
          </w:p>
        </w:tc>
        <w:tc>
          <w:tcPr>
            <w:tcW w:w="2573" w:type="dxa"/>
          </w:tcPr>
          <w:p w14:paraId="62CF5D4A" w14:textId="368F12AB" w:rsidR="00B7177B" w:rsidRPr="003F0333" w:rsidRDefault="00B7177B" w:rsidP="00D03CD6">
            <w:pPr>
              <w:pStyle w:val="1"/>
              <w:rPr>
                <w:ins w:id="837" w:author="Martin Cahill (NESO)" w:date="2025-04-23T19:14:00Z" w16du:dateUtc="2025-04-23T18:14:00Z"/>
                <w:u w:val="single"/>
              </w:rPr>
            </w:pPr>
            <w:ins w:id="838" w:author="Martin Cahill (NESO)" w:date="2025-04-23T19:14:00Z" w16du:dateUtc="2025-04-23T18:14:00Z">
              <w:r w:rsidRPr="003F0333">
                <w:t>MTECP (calculated from maximum metered volumes</w:t>
              </w:r>
            </w:ins>
            <w:ins w:id="839" w:author="Martin Cahill [NESO]" w:date="2025-06-04T14:45:00Z" w16du:dateUtc="2025-06-04T13:45:00Z">
              <w:r w:rsidR="0045049F" w:rsidRPr="003F0333">
                <w:t xml:space="preserve"> during the three settlement </w:t>
              </w:r>
            </w:ins>
            <w:ins w:id="840" w:author="Martin Cahill [NESO]" w:date="2025-06-04T14:46:00Z" w16du:dateUtc="2025-06-04T13:46:00Z">
              <w:r w:rsidR="0045049F" w:rsidRPr="003F0333">
                <w:t>periods described in 14.18.14</w:t>
              </w:r>
            </w:ins>
            <w:ins w:id="841" w:author="Martin Cahill (NESO)" w:date="2025-04-23T19:14:00Z" w16du:dateUtc="2025-04-23T18:14:00Z">
              <w:r w:rsidRPr="003F0333">
                <w:t>)</w:t>
              </w:r>
            </w:ins>
          </w:p>
        </w:tc>
      </w:tr>
      <w:tr w:rsidR="00B7177B" w14:paraId="3695D4DF" w14:textId="77777777" w:rsidTr="00D03CD6">
        <w:trPr>
          <w:ins w:id="842" w:author="Martin Cahill (NESO)" w:date="2025-04-23T19:14:00Z"/>
        </w:trPr>
        <w:tc>
          <w:tcPr>
            <w:tcW w:w="2571" w:type="dxa"/>
          </w:tcPr>
          <w:p w14:paraId="13AB3513" w14:textId="77777777" w:rsidR="00B7177B" w:rsidRDefault="00B7177B" w:rsidP="00D03CD6">
            <w:pPr>
              <w:pStyle w:val="1"/>
              <w:jc w:val="both"/>
              <w:rPr>
                <w:ins w:id="843" w:author="Martin Cahill (NESO)" w:date="2025-04-23T19:14:00Z" w16du:dateUtc="2025-04-23T18:14:00Z"/>
                <w:u w:val="single"/>
              </w:rPr>
            </w:pPr>
            <w:ins w:id="844" w:author="Martin Cahill (NESO)" w:date="2025-04-23T19:14:00Z" w16du:dateUtc="2025-04-23T18:14:00Z">
              <w:r>
                <w:t>Year Round Shared</w:t>
              </w:r>
            </w:ins>
          </w:p>
        </w:tc>
        <w:tc>
          <w:tcPr>
            <w:tcW w:w="2573" w:type="dxa"/>
          </w:tcPr>
          <w:p w14:paraId="2A1FDDF0" w14:textId="5FAF3F25" w:rsidR="00B7177B" w:rsidRPr="003F0333" w:rsidRDefault="00B7177B" w:rsidP="00D03CD6">
            <w:pPr>
              <w:pStyle w:val="1"/>
              <w:rPr>
                <w:ins w:id="845" w:author="Martin Cahill (NESO)" w:date="2025-04-23T19:14:00Z" w16du:dateUtc="2025-04-23T18:14:00Z"/>
                <w:u w:val="single"/>
              </w:rPr>
            </w:pPr>
            <w:ins w:id="846" w:author="Martin Cahill (NESO)" w:date="2025-04-23T19:14:00Z" w16du:dateUtc="2025-04-23T18:14:00Z">
              <w:r w:rsidRPr="003F0333">
                <w:t xml:space="preserve">MTEC (calculated from </w:t>
              </w:r>
            </w:ins>
            <w:ins w:id="847" w:author="Martin Cahill (NESO)" w:date="2025-05-14T17:58:00Z" w16du:dateUtc="2025-05-14T16:58:00Z">
              <w:r w:rsidR="005A2A98" w:rsidRPr="00F34D2A">
                <w:rPr>
                  <w:b/>
                  <w:bCs/>
                </w:rPr>
                <w:t>I</w:t>
              </w:r>
            </w:ins>
            <w:ins w:id="848" w:author="Martin Cahill (NESO)" w:date="2025-04-23T19:14:00Z" w16du:dateUtc="2025-04-23T18:14:00Z">
              <w:r w:rsidRPr="00F34D2A">
                <w:rPr>
                  <w:b/>
                  <w:bCs/>
                </w:rPr>
                <w:t xml:space="preserve">nstalled </w:t>
              </w:r>
            </w:ins>
            <w:ins w:id="849" w:author="Martin Cahill (NESO)" w:date="2025-05-14T17:58:00Z" w16du:dateUtc="2025-05-14T16:58:00Z">
              <w:r w:rsidR="005A2A98" w:rsidRPr="00F34D2A">
                <w:rPr>
                  <w:b/>
                  <w:bCs/>
                </w:rPr>
                <w:t>C</w:t>
              </w:r>
            </w:ins>
            <w:ins w:id="850" w:author="Martin Cahill (NESO)" w:date="2025-04-23T19:14:00Z" w16du:dateUtc="2025-04-23T18:14:00Z">
              <w:r w:rsidRPr="00F34D2A">
                <w:rPr>
                  <w:b/>
                  <w:bCs/>
                </w:rPr>
                <w:t>apacities</w:t>
              </w:r>
            </w:ins>
            <w:ins w:id="851" w:author="Martin Cahill [NESO]" w:date="2025-06-04T14:52:00Z" w16du:dateUtc="2025-06-04T13:52:00Z">
              <w:r w:rsidR="00460B6A" w:rsidRPr="003F0333">
                <w:rPr>
                  <w:b/>
                  <w:bCs/>
                </w:rPr>
                <w:t xml:space="preserve"> </w:t>
              </w:r>
            </w:ins>
            <w:ins w:id="852" w:author="Martin Cahill [NESO]" w:date="2025-06-04T14:53:00Z" w16du:dateUtc="2025-06-04T13:53:00Z">
              <w:r w:rsidR="00510444" w:rsidRPr="00F34D2A">
                <w:t xml:space="preserve">and </w:t>
              </w:r>
              <w:r w:rsidR="00510444" w:rsidRPr="00F34D2A">
                <w:rPr>
                  <w:b/>
                  <w:bCs/>
                </w:rPr>
                <w:t>Transmission Entry Capacity</w:t>
              </w:r>
            </w:ins>
            <w:ins w:id="853" w:author="Martin Cahill (NESO)" w:date="2025-04-23T19:14:00Z" w16du:dateUtc="2025-04-23T18:14:00Z">
              <w:r w:rsidRPr="003F0333">
                <w:t>)</w:t>
              </w:r>
            </w:ins>
          </w:p>
        </w:tc>
        <w:tc>
          <w:tcPr>
            <w:tcW w:w="2573" w:type="dxa"/>
          </w:tcPr>
          <w:p w14:paraId="23921755" w14:textId="29606200" w:rsidR="00B7177B" w:rsidRPr="003F0333" w:rsidRDefault="00B7177B" w:rsidP="00D03CD6">
            <w:pPr>
              <w:pStyle w:val="1"/>
              <w:rPr>
                <w:ins w:id="854" w:author="Martin Cahill (NESO)" w:date="2025-04-23T19:14:00Z" w16du:dateUtc="2025-04-23T18:14:00Z"/>
                <w:u w:val="single"/>
              </w:rPr>
            </w:pPr>
            <w:ins w:id="855" w:author="Martin Cahill (NESO)" w:date="2025-04-23T19:14:00Z" w16du:dateUtc="2025-04-23T18:14:00Z">
              <w:r w:rsidRPr="003F0333">
                <w:t>MTEC (calculated from maximum metered volumes</w:t>
              </w:r>
            </w:ins>
            <w:ins w:id="856" w:author="Martin Cahill [NESO]" w:date="2025-06-04T14:46:00Z" w16du:dateUtc="2025-06-04T13:46:00Z">
              <w:r w:rsidR="0045049F" w:rsidRPr="003F0333">
                <w:t xml:space="preserve"> </w:t>
              </w:r>
              <w:r w:rsidR="0045049F" w:rsidRPr="00F34D2A">
                <w:t>during the three settlement periods described in 14.18.14</w:t>
              </w:r>
            </w:ins>
            <w:ins w:id="857" w:author="Martin Cahill (NESO)" w:date="2025-04-23T19:14:00Z" w16du:dateUtc="2025-04-23T18:14:00Z">
              <w:r w:rsidRPr="003F0333">
                <w:t>)</w:t>
              </w:r>
            </w:ins>
          </w:p>
        </w:tc>
      </w:tr>
      <w:tr w:rsidR="00B7177B" w14:paraId="601BC8ED" w14:textId="77777777" w:rsidTr="00D03CD6">
        <w:trPr>
          <w:ins w:id="858" w:author="Martin Cahill (NESO)" w:date="2025-04-23T19:14:00Z"/>
        </w:trPr>
        <w:tc>
          <w:tcPr>
            <w:tcW w:w="2571" w:type="dxa"/>
          </w:tcPr>
          <w:p w14:paraId="2D14434F" w14:textId="77777777" w:rsidR="00B7177B" w:rsidRDefault="00B7177B" w:rsidP="00D03CD6">
            <w:pPr>
              <w:pStyle w:val="1"/>
              <w:jc w:val="both"/>
              <w:rPr>
                <w:ins w:id="859" w:author="Martin Cahill (NESO)" w:date="2025-04-23T19:14:00Z" w16du:dateUtc="2025-04-23T18:14:00Z"/>
                <w:u w:val="single"/>
              </w:rPr>
            </w:pPr>
            <w:ins w:id="860" w:author="Martin Cahill (NESO)" w:date="2025-04-23T19:14:00Z" w16du:dateUtc="2025-04-23T18:14:00Z">
              <w:r>
                <w:t>Year Round Not Shared</w:t>
              </w:r>
            </w:ins>
          </w:p>
        </w:tc>
        <w:tc>
          <w:tcPr>
            <w:tcW w:w="2573" w:type="dxa"/>
          </w:tcPr>
          <w:p w14:paraId="7D66EE6F" w14:textId="15DA1E84" w:rsidR="00B7177B" w:rsidRPr="003F0333" w:rsidRDefault="008A27FD" w:rsidP="00D03CD6">
            <w:pPr>
              <w:pStyle w:val="1"/>
              <w:rPr>
                <w:ins w:id="861" w:author="Martin Cahill (NESO)" w:date="2025-04-23T19:14:00Z" w16du:dateUtc="2025-04-23T18:14:00Z"/>
                <w:u w:val="single"/>
              </w:rPr>
            </w:pPr>
            <w:ins w:id="862" w:author="Martin Cahill (NESO)" w:date="2025-04-25T17:43:00Z" w16du:dateUtc="2025-04-25T16:43:00Z">
              <w:r w:rsidRPr="003F0333">
                <w:t>MTECN</w:t>
              </w:r>
            </w:ins>
            <w:ins w:id="863" w:author="Martin Cahill (NESO)" w:date="2025-04-23T19:14:00Z" w16du:dateUtc="2025-04-23T18:14:00Z">
              <w:r w:rsidR="00B7177B" w:rsidRPr="003F0333">
                <w:t xml:space="preserve"> (calculated from </w:t>
              </w:r>
            </w:ins>
            <w:ins w:id="864" w:author="Martin Cahill (NESO)" w:date="2025-05-14T17:58:00Z" w16du:dateUtc="2025-05-14T16:58:00Z">
              <w:r w:rsidR="005A2A98" w:rsidRPr="00F34D2A">
                <w:rPr>
                  <w:b/>
                  <w:bCs/>
                </w:rPr>
                <w:t>I</w:t>
              </w:r>
            </w:ins>
            <w:ins w:id="865" w:author="Martin Cahill (NESO)" w:date="2025-04-23T19:14:00Z" w16du:dateUtc="2025-04-23T18:14:00Z">
              <w:r w:rsidR="00B7177B" w:rsidRPr="00F34D2A">
                <w:rPr>
                  <w:b/>
                  <w:bCs/>
                </w:rPr>
                <w:t xml:space="preserve">nstalled </w:t>
              </w:r>
            </w:ins>
            <w:ins w:id="866" w:author="Martin Cahill (NESO)" w:date="2025-05-14T17:58:00Z" w16du:dateUtc="2025-05-14T16:58:00Z">
              <w:r w:rsidR="005A2A98" w:rsidRPr="00F34D2A">
                <w:rPr>
                  <w:b/>
                  <w:bCs/>
                </w:rPr>
                <w:t>C</w:t>
              </w:r>
            </w:ins>
            <w:ins w:id="867" w:author="Martin Cahill (NESO)" w:date="2025-04-23T19:14:00Z" w16du:dateUtc="2025-04-23T18:14:00Z">
              <w:r w:rsidR="00B7177B" w:rsidRPr="00F34D2A">
                <w:rPr>
                  <w:b/>
                  <w:bCs/>
                </w:rPr>
                <w:t>apacities</w:t>
              </w:r>
            </w:ins>
            <w:ins w:id="868"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69" w:author="Martin Cahill (NESO)" w:date="2025-04-23T19:14:00Z" w16du:dateUtc="2025-04-23T18:14:00Z">
              <w:r w:rsidR="00B7177B" w:rsidRPr="003F0333">
                <w:t>)</w:t>
              </w:r>
            </w:ins>
          </w:p>
        </w:tc>
        <w:tc>
          <w:tcPr>
            <w:tcW w:w="2573" w:type="dxa"/>
          </w:tcPr>
          <w:p w14:paraId="70D61620" w14:textId="11E038B8" w:rsidR="00B7177B" w:rsidRPr="003F0333" w:rsidRDefault="008A27FD" w:rsidP="00D03CD6">
            <w:pPr>
              <w:pStyle w:val="1"/>
              <w:rPr>
                <w:ins w:id="870" w:author="Martin Cahill (NESO)" w:date="2025-04-23T19:14:00Z" w16du:dateUtc="2025-04-23T18:14:00Z"/>
                <w:u w:val="single"/>
              </w:rPr>
            </w:pPr>
            <w:ins w:id="871" w:author="Martin Cahill (NESO)" w:date="2025-04-25T17:43:00Z" w16du:dateUtc="2025-04-25T16:43:00Z">
              <w:r w:rsidRPr="003F0333">
                <w:t>MTECN</w:t>
              </w:r>
            </w:ins>
            <w:ins w:id="872" w:author="Martin Cahill (NESO)" w:date="2025-04-23T19:14:00Z" w16du:dateUtc="2025-04-23T18:14:00Z">
              <w:r w:rsidR="00B7177B" w:rsidRPr="003F0333">
                <w:t xml:space="preserve"> (calculated from maximum metered volumes</w:t>
              </w:r>
            </w:ins>
            <w:ins w:id="873" w:author="Martin Cahill [NESO]" w:date="2025-06-04T14:46:00Z" w16du:dateUtc="2025-06-04T13:46:00Z">
              <w:r w:rsidR="0045049F" w:rsidRPr="003F0333">
                <w:t xml:space="preserve"> </w:t>
              </w:r>
              <w:r w:rsidR="0045049F" w:rsidRPr="00F34D2A">
                <w:t>during the three settlement periods described in 14.18.14</w:t>
              </w:r>
            </w:ins>
            <w:ins w:id="874" w:author="Martin Cahill (NESO)" w:date="2025-04-23T19:14:00Z" w16du:dateUtc="2025-04-23T18:14:00Z">
              <w:r w:rsidR="00B7177B" w:rsidRPr="003F0333">
                <w:t>)</w:t>
              </w:r>
            </w:ins>
          </w:p>
        </w:tc>
      </w:tr>
      <w:tr w:rsidR="00B7177B" w14:paraId="7D7A988C" w14:textId="77777777" w:rsidTr="00D03CD6">
        <w:trPr>
          <w:ins w:id="875" w:author="Martin Cahill (NESO)" w:date="2025-04-23T19:14:00Z"/>
        </w:trPr>
        <w:tc>
          <w:tcPr>
            <w:tcW w:w="2571" w:type="dxa"/>
          </w:tcPr>
          <w:p w14:paraId="24F81D51" w14:textId="77777777" w:rsidR="00B7177B" w:rsidRDefault="00B7177B" w:rsidP="00D03CD6">
            <w:pPr>
              <w:pStyle w:val="1"/>
              <w:jc w:val="both"/>
              <w:rPr>
                <w:ins w:id="876" w:author="Martin Cahill (NESO)" w:date="2025-04-23T19:14:00Z" w16du:dateUtc="2025-04-23T18:14:00Z"/>
              </w:rPr>
            </w:pPr>
            <w:ins w:id="877" w:author="Martin Cahill (NESO)" w:date="2025-04-23T19:14:00Z" w16du:dateUtc="2025-04-23T18:14:00Z">
              <w:r>
                <w:t>Adjustment</w:t>
              </w:r>
            </w:ins>
          </w:p>
        </w:tc>
        <w:tc>
          <w:tcPr>
            <w:tcW w:w="2573" w:type="dxa"/>
          </w:tcPr>
          <w:p w14:paraId="5D897182" w14:textId="69ABE8EB" w:rsidR="00B7177B" w:rsidRPr="003F0333" w:rsidRDefault="00B7177B" w:rsidP="00D03CD6">
            <w:pPr>
              <w:pStyle w:val="1"/>
              <w:rPr>
                <w:ins w:id="878" w:author="Martin Cahill (NESO)" w:date="2025-04-23T19:14:00Z" w16du:dateUtc="2025-04-23T18:14:00Z"/>
                <w:u w:val="single"/>
              </w:rPr>
            </w:pPr>
            <w:ins w:id="879" w:author="Martin Cahill (NESO)" w:date="2025-04-23T19:14:00Z" w16du:dateUtc="2025-04-23T18:14:00Z">
              <w:r w:rsidRPr="003F0333">
                <w:t>MTEC (calculated from</w:t>
              </w:r>
            </w:ins>
            <w:ins w:id="880" w:author="Martin Cahill (NESO)" w:date="2025-05-14T17:58:00Z" w16du:dateUtc="2025-05-14T16:58:00Z">
              <w:r w:rsidR="005A2A98" w:rsidRPr="003F0333">
                <w:t xml:space="preserve"> </w:t>
              </w:r>
              <w:r w:rsidR="005A2A98" w:rsidRPr="00F34D2A">
                <w:rPr>
                  <w:b/>
                  <w:bCs/>
                </w:rPr>
                <w:t>I</w:t>
              </w:r>
            </w:ins>
            <w:ins w:id="881" w:author="Martin Cahill (NESO)" w:date="2025-04-23T19:14:00Z" w16du:dateUtc="2025-04-23T18:14:00Z">
              <w:r w:rsidRPr="00F34D2A">
                <w:rPr>
                  <w:b/>
                  <w:bCs/>
                </w:rPr>
                <w:t xml:space="preserve">nstalled </w:t>
              </w:r>
            </w:ins>
            <w:ins w:id="882" w:author="Martin Cahill (NESO)" w:date="2025-05-14T17:58:00Z" w16du:dateUtc="2025-05-14T16:58:00Z">
              <w:r w:rsidR="005A2A98" w:rsidRPr="00F34D2A">
                <w:rPr>
                  <w:b/>
                  <w:bCs/>
                </w:rPr>
                <w:t>C</w:t>
              </w:r>
            </w:ins>
            <w:ins w:id="883" w:author="Martin Cahill (NESO)" w:date="2025-04-23T19:14:00Z" w16du:dateUtc="2025-04-23T18:14:00Z">
              <w:r w:rsidRPr="00F34D2A">
                <w:rPr>
                  <w:b/>
                  <w:bCs/>
                </w:rPr>
                <w:t>apacities</w:t>
              </w:r>
            </w:ins>
            <w:ins w:id="884"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85" w:author="Martin Cahill (NESO)" w:date="2025-04-23T19:14:00Z" w16du:dateUtc="2025-04-23T18:14:00Z">
              <w:r w:rsidRPr="003F0333">
                <w:t>)</w:t>
              </w:r>
            </w:ins>
          </w:p>
        </w:tc>
        <w:tc>
          <w:tcPr>
            <w:tcW w:w="2573" w:type="dxa"/>
          </w:tcPr>
          <w:p w14:paraId="7CD47432" w14:textId="689D0EAF" w:rsidR="00B7177B" w:rsidRPr="003F0333" w:rsidRDefault="00B7177B" w:rsidP="00D03CD6">
            <w:pPr>
              <w:pStyle w:val="1"/>
              <w:rPr>
                <w:ins w:id="886" w:author="Martin Cahill (NESO)" w:date="2025-04-23T19:14:00Z" w16du:dateUtc="2025-04-23T18:14:00Z"/>
                <w:u w:val="single"/>
              </w:rPr>
            </w:pPr>
            <w:ins w:id="887" w:author="Martin Cahill (NESO)" w:date="2025-04-23T19:14:00Z" w16du:dateUtc="2025-04-23T18:14:00Z">
              <w:r w:rsidRPr="003F0333">
                <w:t>MTEC (calculated from maximum metered volumes</w:t>
              </w:r>
            </w:ins>
            <w:ins w:id="888" w:author="Martin Cahill [NESO]" w:date="2025-06-04T14:46:00Z" w16du:dateUtc="2025-06-04T13:46:00Z">
              <w:r w:rsidR="0045049F" w:rsidRPr="003F0333">
                <w:t xml:space="preserve"> </w:t>
              </w:r>
              <w:r w:rsidR="0045049F" w:rsidRPr="00F34D2A">
                <w:t>during the three settlement periods described in 14.18.14</w:t>
              </w:r>
            </w:ins>
            <w:ins w:id="889" w:author="Martin Cahill (NESO)" w:date="2025-04-23T19:14:00Z" w16du:dateUtc="2025-04-23T18:14:00Z">
              <w:r w:rsidRPr="003F0333">
                <w:t>)</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890" w:name="_Toc274049717"/>
      <w:r>
        <w:t>Basis of Wider Generation Charges</w:t>
      </w:r>
      <w:bookmarkEnd w:id="397"/>
      <w:bookmarkEnd w:id="398"/>
      <w:bookmarkEnd w:id="89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891" w:name="_Toc274049718"/>
      <w:r w:rsidRPr="00887323">
        <w:rPr>
          <w:rFonts w:ascii="Arial" w:hAnsi="Arial" w:cs="Arial"/>
          <w:b/>
        </w:rPr>
        <w:t>Generation with positive wider tariffs</w:t>
      </w:r>
      <w:bookmarkEnd w:id="89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892" w:name="_Ref272935596"/>
      <w:r>
        <w:t>The short-term chargeable capacity for Power Stations situated with positive generation tariffs is any approved STTEC or LDTEC applicable to that Power Station during a valid STTEC Period or LDTEC Period, as appropriate.</w:t>
      </w:r>
      <w:bookmarkEnd w:id="89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895" w:name="_Toc49661143"/>
      <w:bookmarkStart w:id="896" w:name="_Toc274049719"/>
      <w:r w:rsidRPr="004248A1">
        <w:rPr>
          <w:rFonts w:ascii="Arial" w:hAnsi="Arial" w:cs="Arial"/>
          <w:b/>
        </w:rPr>
        <w:t xml:space="preserve">Generation with negative wider </w:t>
      </w:r>
      <w:bookmarkEnd w:id="895"/>
      <w:r w:rsidRPr="004248A1">
        <w:rPr>
          <w:rFonts w:ascii="Arial" w:hAnsi="Arial" w:cs="Arial"/>
          <w:b/>
        </w:rPr>
        <w:t>tariffs</w:t>
      </w:r>
      <w:bookmarkEnd w:id="896"/>
    </w:p>
    <w:p w14:paraId="5B84D42C" w14:textId="77777777" w:rsidR="006661FE" w:rsidRDefault="006661FE" w:rsidP="007D27B2">
      <w:pPr>
        <w:pStyle w:val="1"/>
        <w:numPr>
          <w:ilvl w:val="0"/>
          <w:numId w:val="73"/>
        </w:numPr>
        <w:jc w:val="both"/>
      </w:pPr>
      <w:bookmarkStart w:id="89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89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898"/>
    </w:p>
    <w:bookmarkEnd w:id="89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899" w:name="_Toc274049720"/>
      <w:r>
        <w:t>Basis of Local Generation Charges</w:t>
      </w:r>
      <w:bookmarkEnd w:id="89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900" w:name="_Toc497131273"/>
      <w:bookmarkStart w:id="901" w:name="_Toc32201095"/>
      <w:bookmarkStart w:id="902" w:name="_Toc49661145"/>
      <w:bookmarkStart w:id="903" w:name="_Toc274049722"/>
      <w:bookmarkStart w:id="904" w:name="_Hlt497625183"/>
      <w:r>
        <w:t>Monthly Charges</w:t>
      </w:r>
      <w:bookmarkEnd w:id="900"/>
      <w:bookmarkEnd w:id="901"/>
      <w:bookmarkEnd w:id="902"/>
      <w:bookmarkEnd w:id="90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905" w:name="_Hlt532284319"/>
      <w:bookmarkStart w:id="906" w:name="_Ref272933161"/>
      <w:bookmarkEnd w:id="905"/>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90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907" w:name="_Toc274049723"/>
      <w:r>
        <w:t>Ad hoc Charges</w:t>
      </w:r>
      <w:bookmarkEnd w:id="90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908" w:name="_Toc274049724"/>
      <w:r w:rsidRPr="00FE2E3E">
        <w:t>Embedded Transmission Use of System Charges “ETUoS”</w:t>
      </w:r>
      <w:bookmarkEnd w:id="90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909"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90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910" w:name="_Hlk155617635"/>
      <w:r w:rsidR="00CC06E2" w:rsidRPr="00CD5631">
        <w:rPr>
          <w:u w:val="single"/>
          <w:vertAlign w:val="subscript"/>
        </w:rPr>
        <w:t>DNO</w:t>
      </w:r>
      <w:bookmarkEnd w:id="910"/>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911" w:name="_Toc32201096"/>
      <w:bookmarkStart w:id="912" w:name="_Toc49661146"/>
      <w:bookmarkStart w:id="913" w:name="_Toc274049725"/>
      <w:r>
        <w:t>Reconciliation of Generation Charges</w:t>
      </w:r>
      <w:bookmarkEnd w:id="911"/>
      <w:bookmarkEnd w:id="912"/>
      <w:bookmarkEnd w:id="91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914" w:name="_Toc32201097"/>
      <w:bookmarkStart w:id="915" w:name="_Toc49661147"/>
      <w:bookmarkStart w:id="916" w:name="_Toc274049726"/>
      <w:bookmarkEnd w:id="904"/>
      <w:r>
        <w:t>Further Information</w:t>
      </w:r>
      <w:bookmarkEnd w:id="914"/>
      <w:bookmarkEnd w:id="915"/>
      <w:bookmarkEnd w:id="91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917" w:name="_Toc32201098"/>
      <w:r>
        <w:br w:type="page"/>
      </w:r>
      <w:bookmarkStart w:id="918" w:name="_Toc49661148"/>
      <w:bookmarkStart w:id="919" w:name="_Toc274049727"/>
      <w:r w:rsidRPr="00FE40FB">
        <w:rPr>
          <w:color w:val="auto"/>
          <w:sz w:val="28"/>
          <w:szCs w:val="28"/>
        </w:rPr>
        <w:t>14.19 Data Requirements</w:t>
      </w:r>
      <w:bookmarkEnd w:id="917"/>
      <w:bookmarkEnd w:id="918"/>
      <w:bookmarkEnd w:id="919"/>
    </w:p>
    <w:p w14:paraId="1B1F56AD" w14:textId="77777777" w:rsidR="006661FE" w:rsidRDefault="006661FE" w:rsidP="006661FE">
      <w:pPr>
        <w:pStyle w:val="Heading2"/>
      </w:pPr>
    </w:p>
    <w:p w14:paraId="1C4CFCE6" w14:textId="77777777" w:rsidR="006661FE" w:rsidRDefault="006661FE" w:rsidP="006661FE">
      <w:pPr>
        <w:pStyle w:val="Heading2"/>
      </w:pPr>
      <w:bookmarkStart w:id="920" w:name="_Toc32201099"/>
      <w:bookmarkStart w:id="921" w:name="_Toc49661149"/>
      <w:bookmarkStart w:id="922" w:name="_Toc274049728"/>
      <w:r>
        <w:t>Data Required for Charge Setting</w:t>
      </w:r>
      <w:bookmarkEnd w:id="920"/>
      <w:bookmarkEnd w:id="921"/>
      <w:bookmarkEnd w:id="92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923" w:name="_Toc32201100"/>
      <w:bookmarkStart w:id="924" w:name="_Toc49661150"/>
      <w:bookmarkStart w:id="925" w:name="_Toc274049729"/>
      <w:r>
        <w:t>Data Required for Calculating Users’ Charges</w:t>
      </w:r>
      <w:bookmarkEnd w:id="923"/>
      <w:bookmarkEnd w:id="924"/>
      <w:bookmarkEnd w:id="92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926" w:name="_Toc32201101"/>
      <w:r>
        <w:br w:type="page"/>
      </w:r>
      <w:bookmarkStart w:id="927" w:name="_Toc49661151"/>
      <w:bookmarkStart w:id="928" w:name="_Toc274049730"/>
      <w:r w:rsidRPr="00FE40FB">
        <w:rPr>
          <w:color w:val="auto"/>
          <w:sz w:val="28"/>
          <w:szCs w:val="28"/>
        </w:rPr>
        <w:t>14.20 Applications</w:t>
      </w:r>
      <w:bookmarkEnd w:id="926"/>
      <w:bookmarkEnd w:id="927"/>
      <w:bookmarkEnd w:id="92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929" w:name="_Ref531603538"/>
      <w:bookmarkStart w:id="930" w:name="_Toc32201102"/>
      <w:r>
        <w:br w:type="page"/>
      </w:r>
      <w:bookmarkStart w:id="931" w:name="_Toc49661152"/>
      <w:bookmarkStart w:id="932" w:name="_Toc274049731"/>
      <w:bookmarkEnd w:id="929"/>
      <w:bookmarkEnd w:id="930"/>
      <w:r w:rsidRPr="00FE40FB">
        <w:rPr>
          <w:color w:val="auto"/>
        </w:rPr>
        <w:t xml:space="preserve">14.21 </w:t>
      </w:r>
      <w:r w:rsidRPr="00FE40FB">
        <w:rPr>
          <w:color w:val="auto"/>
          <w:sz w:val="28"/>
          <w:szCs w:val="28"/>
        </w:rPr>
        <w:t>Transport Model Example</w:t>
      </w:r>
      <w:bookmarkEnd w:id="931"/>
      <w:bookmarkEnd w:id="93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9A22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3449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C371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A38A9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F9069CE"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933" w:name="_Toc32201103"/>
      <w:r>
        <w:br w:type="page"/>
      </w:r>
      <w:bookmarkStart w:id="934" w:name="_Toc49661153"/>
      <w:bookmarkStart w:id="935"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933"/>
      <w:bookmarkEnd w:id="934"/>
      <w:bookmarkEnd w:id="93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70C94"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936" w:name="_Toc32201104"/>
      <w:bookmarkStart w:id="937" w:name="_Toc49661154"/>
      <w:bookmarkStart w:id="93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936"/>
      <w:bookmarkEnd w:id="937"/>
      <w:bookmarkEnd w:id="938"/>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939" w:name="_Ref491664379"/>
      <w:bookmarkStart w:id="940" w:name="_Toc32201105"/>
      <w:r w:rsidRPr="416E5148">
        <w:rPr>
          <w:rFonts w:ascii="Arial" w:hAnsi="Arial" w:cs="Arial"/>
          <w:sz w:val="22"/>
          <w:szCs w:val="22"/>
        </w:rPr>
        <w:br w:type="page"/>
      </w:r>
      <w:bookmarkStart w:id="941" w:name="_Toc49661155"/>
      <w:bookmarkStart w:id="942"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939"/>
      <w:bookmarkEnd w:id="940"/>
      <w:bookmarkEnd w:id="941"/>
      <w:bookmarkEnd w:id="942"/>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943" w:name="_Hlt479666837"/>
      <w:bookmarkStart w:id="944" w:name="_Hlt506623598"/>
      <w:bookmarkEnd w:id="943"/>
      <w:bookmarkEnd w:id="944"/>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945" w:name="_Toc946728"/>
    </w:p>
    <w:p w14:paraId="2D914181" w14:textId="376F6C98" w:rsidR="006661FE" w:rsidRPr="004248A1" w:rsidRDefault="006661FE" w:rsidP="006661FE">
      <w:pPr>
        <w:pStyle w:val="Heading2"/>
        <w:rPr>
          <w:rFonts w:ascii="Arial" w:hAnsi="Arial" w:cs="Arial"/>
        </w:rPr>
      </w:pPr>
      <w:bookmarkStart w:id="946" w:name="_Toc32201106"/>
      <w:bookmarkStart w:id="947" w:name="_Toc49661156"/>
      <w:bookmarkStart w:id="948"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945"/>
      <w:bookmarkEnd w:id="946"/>
      <w:bookmarkEnd w:id="947"/>
      <w:bookmarkEnd w:id="948"/>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949" w:name="_Toc946729"/>
      <w:bookmarkStart w:id="950" w:name="_Toc32201107"/>
      <w:bookmarkStart w:id="951" w:name="_Toc49661157"/>
      <w:bookmarkStart w:id="952" w:name="_Toc274049736"/>
      <w:r>
        <w:t>Initial Reconciliation (Part 1</w:t>
      </w:r>
      <w:r w:rsidR="003A0CB9">
        <w:t>a</w:t>
      </w:r>
      <w:r w:rsidR="71DDFA40">
        <w:t xml:space="preserve"> – HH Demand</w:t>
      </w:r>
      <w:r>
        <w:t>)</w:t>
      </w:r>
      <w:bookmarkEnd w:id="949"/>
      <w:bookmarkEnd w:id="950"/>
      <w:bookmarkEnd w:id="951"/>
      <w:bookmarkEnd w:id="952"/>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953" w:name="_Toc946730"/>
      <w:bookmarkStart w:id="954" w:name="_Toc32201108"/>
      <w:bookmarkStart w:id="955" w:name="_Toc49661158"/>
      <w:bookmarkStart w:id="956"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953"/>
      <w:bookmarkEnd w:id="954"/>
      <w:bookmarkEnd w:id="955"/>
      <w:bookmarkEnd w:id="956"/>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957" w:name="_Toc946732"/>
      <w:bookmarkStart w:id="958" w:name="_Toc32201109"/>
      <w:bookmarkStart w:id="959"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957"/>
    <w:bookmarkEnd w:id="958"/>
    <w:bookmarkEnd w:id="959"/>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960" w:name="_Ref531684937"/>
      <w:bookmarkStart w:id="961" w:name="_Toc32201110"/>
      <w:r w:rsidRPr="008E4447">
        <w:rPr>
          <w:rFonts w:ascii="Arial" w:hAnsi="Arial" w:cs="Arial"/>
          <w:sz w:val="22"/>
          <w:szCs w:val="22"/>
        </w:rPr>
        <w:br w:type="page"/>
      </w:r>
      <w:bookmarkStart w:id="962" w:name="_Toc274049739"/>
      <w:bookmarkStart w:id="963"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962"/>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9CD7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283D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66B5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964" w:name="_Hlt501343668"/>
      <w:bookmarkStart w:id="965" w:name="_Hlt488742812"/>
      <w:bookmarkStart w:id="966" w:name="_Toc32201111"/>
      <w:bookmarkStart w:id="967" w:name="_Toc49661161"/>
      <w:bookmarkStart w:id="968" w:name="_Toc274049740"/>
      <w:bookmarkEnd w:id="960"/>
      <w:bookmarkEnd w:id="961"/>
      <w:bookmarkEnd w:id="963"/>
      <w:bookmarkEnd w:id="964"/>
      <w:bookmarkEnd w:id="965"/>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966"/>
      <w:bookmarkEnd w:id="967"/>
      <w:bookmarkEnd w:id="968"/>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969" w:name="_Toc32201112"/>
      <w:bookmarkStart w:id="970" w:name="_Toc49661162"/>
      <w:bookmarkStart w:id="971" w:name="_Toc274049741"/>
      <w:r>
        <w:t>Demand Charges</w:t>
      </w:r>
      <w:bookmarkEnd w:id="969"/>
      <w:bookmarkEnd w:id="970"/>
      <w:bookmarkEnd w:id="971"/>
    </w:p>
    <w:p w14:paraId="6FFEEB6C" w14:textId="77777777" w:rsidR="00E010AE" w:rsidRDefault="00000000" w:rsidP="006661FE">
      <w:pPr>
        <w:pStyle w:val="1"/>
        <w:jc w:val="both"/>
      </w:pPr>
      <w:bookmarkStart w:id="972" w:name="_Toc32201113"/>
      <w:bookmarkStart w:id="973"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974" w:name="OLE_LINK9"/>
      <w:bookmarkStart w:id="975" w:name="OLE_LINK12"/>
      <w:bookmarkEnd w:id="972"/>
      <w:bookmarkEnd w:id="973"/>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974"/>
      <w:bookmarkEnd w:id="975"/>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976"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976"/>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977"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977"/>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978"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978"/>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979"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979"/>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980" w:name="_Toc70749747"/>
      <w:bookmarkStart w:id="981"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980"/>
      <w:bookmarkEnd w:id="981"/>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982"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982"/>
    </w:p>
    <w:p w14:paraId="70CE6CDB" w14:textId="77777777" w:rsidR="006661FE" w:rsidRDefault="006661FE">
      <w:pPr>
        <w:pStyle w:val="1"/>
        <w:jc w:val="both"/>
      </w:pPr>
    </w:p>
    <w:p w14:paraId="3A32FE67" w14:textId="77777777" w:rsidR="006661FE" w:rsidRPr="007B2988" w:rsidRDefault="006661FE" w:rsidP="006661FE">
      <w:pPr>
        <w:pStyle w:val="Heading2"/>
      </w:pPr>
      <w:bookmarkStart w:id="983" w:name="_Toc274049748"/>
      <w:r w:rsidRPr="007B2988">
        <w:t>Stability of tariffs</w:t>
      </w:r>
      <w:bookmarkEnd w:id="983"/>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984" w:name="_Toc274049749"/>
      <w:r w:rsidRPr="007B2988">
        <w:t>Predictability of tariffs</w:t>
      </w:r>
      <w:bookmarkEnd w:id="984"/>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985" w:name="_Toc3598575"/>
      <w:bookmarkStart w:id="986" w:name="_Toc35675434"/>
      <w:bookmarkStart w:id="987"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985"/>
    <w:bookmarkEnd w:id="986"/>
    <w:bookmarkEnd w:id="987"/>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988" w:name="_Hlt474031874"/>
      <w:bookmarkEnd w:id="988"/>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989"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989"/>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990"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990"/>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991" w:name="BSUoSend"/>
      <w:bookmarkEnd w:id="991"/>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D2A2E" w14:textId="77777777" w:rsidR="000013FA" w:rsidRDefault="000013FA" w:rsidP="001046D7">
      <w:pPr>
        <w:pStyle w:val="LogoCaption"/>
      </w:pPr>
      <w:r>
        <w:separator/>
      </w:r>
    </w:p>
  </w:endnote>
  <w:endnote w:type="continuationSeparator" w:id="0">
    <w:p w14:paraId="5B0A9061" w14:textId="77777777" w:rsidR="000013FA" w:rsidRDefault="000013FA" w:rsidP="001046D7">
      <w:pPr>
        <w:pStyle w:val="LogoCaption"/>
      </w:pPr>
      <w:r>
        <w:continuationSeparator/>
      </w:r>
    </w:p>
  </w:endnote>
  <w:endnote w:type="continuationNotice" w:id="1">
    <w:p w14:paraId="3F12F820" w14:textId="77777777" w:rsidR="000013FA" w:rsidRDefault="00001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94CA4" w14:textId="77777777" w:rsidR="000013FA" w:rsidRDefault="000013FA" w:rsidP="001046D7">
      <w:pPr>
        <w:pStyle w:val="LogoCaption"/>
      </w:pPr>
      <w:r>
        <w:separator/>
      </w:r>
    </w:p>
  </w:footnote>
  <w:footnote w:type="continuationSeparator" w:id="0">
    <w:p w14:paraId="570B98C3" w14:textId="77777777" w:rsidR="000013FA" w:rsidRDefault="000013FA" w:rsidP="001046D7">
      <w:pPr>
        <w:pStyle w:val="LogoCaption"/>
      </w:pPr>
      <w:r>
        <w:continuationSeparator/>
      </w:r>
    </w:p>
  </w:footnote>
  <w:footnote w:type="continuationNotice" w:id="1">
    <w:p w14:paraId="070EEB28" w14:textId="77777777" w:rsidR="000013FA" w:rsidRDefault="000013FA"/>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893" w:name="OLE_LINK4"/>
      <w:bookmarkStart w:id="894" w:name="OLE_LINK5"/>
      <w:r w:rsidRPr="00222B22">
        <w:rPr>
          <w:rFonts w:cs="Arial"/>
          <w:sz w:val="18"/>
          <w:szCs w:val="18"/>
        </w:rPr>
        <w:t xml:space="preserve">LDTEC Indicative Block Offer </w:t>
      </w:r>
      <w:bookmarkEnd w:id="893"/>
      <w:bookmarkEnd w:id="89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99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993" w:name="bmkLogoCaptionEven" w:colFirst="0" w:colLast="0"/>
          <w:bookmarkEnd w:id="992"/>
        </w:p>
      </w:tc>
    </w:tr>
    <w:bookmarkEnd w:id="99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994"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995" w:name="bmkLogoCaption" w:colFirst="0" w:colLast="0"/>
          <w:bookmarkEnd w:id="994"/>
        </w:p>
      </w:tc>
    </w:tr>
    <w:bookmarkEnd w:id="995"/>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Martin Cahill [NESO]">
    <w15:presenceInfo w15:providerId="AD" w15:userId="S::Martin.Cahill1@neso.energy::92601b95-42ef-4839-9b57-02697efed4e8"/>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0JFrqtviAwDrSVILaIVc5ZhhTv/NPhsDHAAIqJs0xW7OVUVhN2LI/AJNg5xXE5Gmw6mbcT5U1suprA+FBhH1Q==" w:salt="vC5SU6uA6eBAgTAYoZ9l9A=="/>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13FA"/>
    <w:rsid w:val="00002600"/>
    <w:rsid w:val="00002830"/>
    <w:rsid w:val="000041BE"/>
    <w:rsid w:val="00005621"/>
    <w:rsid w:val="000065A3"/>
    <w:rsid w:val="00007F80"/>
    <w:rsid w:val="00010E4A"/>
    <w:rsid w:val="00010EB2"/>
    <w:rsid w:val="00011218"/>
    <w:rsid w:val="00011F17"/>
    <w:rsid w:val="000125C2"/>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2F6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107"/>
    <w:rsid w:val="000A1465"/>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B7A55"/>
    <w:rsid w:val="000C1EE9"/>
    <w:rsid w:val="000C20EF"/>
    <w:rsid w:val="000C310E"/>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2306"/>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05CB"/>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25B2"/>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1DD1"/>
    <w:rsid w:val="001C2698"/>
    <w:rsid w:val="001C458A"/>
    <w:rsid w:val="001C58B8"/>
    <w:rsid w:val="001C6968"/>
    <w:rsid w:val="001C6E36"/>
    <w:rsid w:val="001C7554"/>
    <w:rsid w:val="001D0EAE"/>
    <w:rsid w:val="001D116A"/>
    <w:rsid w:val="001D42D2"/>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34DF"/>
    <w:rsid w:val="0020356F"/>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570F"/>
    <w:rsid w:val="0026757B"/>
    <w:rsid w:val="00267C3E"/>
    <w:rsid w:val="00270010"/>
    <w:rsid w:val="0027088B"/>
    <w:rsid w:val="00271288"/>
    <w:rsid w:val="00271E09"/>
    <w:rsid w:val="0027251C"/>
    <w:rsid w:val="00273801"/>
    <w:rsid w:val="002750A8"/>
    <w:rsid w:val="002756D2"/>
    <w:rsid w:val="00275A72"/>
    <w:rsid w:val="0027781F"/>
    <w:rsid w:val="00277DA2"/>
    <w:rsid w:val="00280DDC"/>
    <w:rsid w:val="00281D3F"/>
    <w:rsid w:val="00284AF5"/>
    <w:rsid w:val="00290678"/>
    <w:rsid w:val="0029222B"/>
    <w:rsid w:val="002929B6"/>
    <w:rsid w:val="00292F01"/>
    <w:rsid w:val="00292FD3"/>
    <w:rsid w:val="00295939"/>
    <w:rsid w:val="00296B2C"/>
    <w:rsid w:val="00296E18"/>
    <w:rsid w:val="00297285"/>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FFC"/>
    <w:rsid w:val="003125BD"/>
    <w:rsid w:val="00312C5D"/>
    <w:rsid w:val="00312ECD"/>
    <w:rsid w:val="003133D5"/>
    <w:rsid w:val="0031627A"/>
    <w:rsid w:val="00316591"/>
    <w:rsid w:val="00316681"/>
    <w:rsid w:val="00320E3B"/>
    <w:rsid w:val="00322858"/>
    <w:rsid w:val="00323574"/>
    <w:rsid w:val="003236DA"/>
    <w:rsid w:val="00323FA7"/>
    <w:rsid w:val="00325397"/>
    <w:rsid w:val="00325888"/>
    <w:rsid w:val="00325A1E"/>
    <w:rsid w:val="00325B74"/>
    <w:rsid w:val="003272E4"/>
    <w:rsid w:val="00331FAC"/>
    <w:rsid w:val="00333C1A"/>
    <w:rsid w:val="00333CCF"/>
    <w:rsid w:val="003342D5"/>
    <w:rsid w:val="00335747"/>
    <w:rsid w:val="0033649F"/>
    <w:rsid w:val="00336708"/>
    <w:rsid w:val="00337BA5"/>
    <w:rsid w:val="00341953"/>
    <w:rsid w:val="00343D36"/>
    <w:rsid w:val="00344196"/>
    <w:rsid w:val="003444F6"/>
    <w:rsid w:val="0034465B"/>
    <w:rsid w:val="00344705"/>
    <w:rsid w:val="00344B08"/>
    <w:rsid w:val="00344B91"/>
    <w:rsid w:val="00344D48"/>
    <w:rsid w:val="003456A2"/>
    <w:rsid w:val="00345902"/>
    <w:rsid w:val="00345D32"/>
    <w:rsid w:val="00346242"/>
    <w:rsid w:val="00346D1A"/>
    <w:rsid w:val="00347AC7"/>
    <w:rsid w:val="00350395"/>
    <w:rsid w:val="00350610"/>
    <w:rsid w:val="00350AA3"/>
    <w:rsid w:val="00350DFC"/>
    <w:rsid w:val="0035245A"/>
    <w:rsid w:val="00356932"/>
    <w:rsid w:val="00356B2C"/>
    <w:rsid w:val="0035728C"/>
    <w:rsid w:val="00357487"/>
    <w:rsid w:val="00357B19"/>
    <w:rsid w:val="00357F71"/>
    <w:rsid w:val="00360F76"/>
    <w:rsid w:val="00363D4E"/>
    <w:rsid w:val="00364974"/>
    <w:rsid w:val="00366882"/>
    <w:rsid w:val="00371844"/>
    <w:rsid w:val="003728C2"/>
    <w:rsid w:val="0037417B"/>
    <w:rsid w:val="003749C6"/>
    <w:rsid w:val="00374FED"/>
    <w:rsid w:val="0037518E"/>
    <w:rsid w:val="00375948"/>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1C0"/>
    <w:rsid w:val="003B45D4"/>
    <w:rsid w:val="003B4E3F"/>
    <w:rsid w:val="003B5FA2"/>
    <w:rsid w:val="003B6ADC"/>
    <w:rsid w:val="003B6B05"/>
    <w:rsid w:val="003B75AA"/>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333"/>
    <w:rsid w:val="003F0471"/>
    <w:rsid w:val="003F0696"/>
    <w:rsid w:val="003F0AD3"/>
    <w:rsid w:val="003F25F2"/>
    <w:rsid w:val="003F38EB"/>
    <w:rsid w:val="003F3E26"/>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BB9"/>
    <w:rsid w:val="00431E08"/>
    <w:rsid w:val="00432074"/>
    <w:rsid w:val="004325A6"/>
    <w:rsid w:val="004348B4"/>
    <w:rsid w:val="00434CF7"/>
    <w:rsid w:val="00436045"/>
    <w:rsid w:val="004414AE"/>
    <w:rsid w:val="00444C17"/>
    <w:rsid w:val="00445ACF"/>
    <w:rsid w:val="004473D1"/>
    <w:rsid w:val="00447ADB"/>
    <w:rsid w:val="0045049F"/>
    <w:rsid w:val="00450BFC"/>
    <w:rsid w:val="004519DA"/>
    <w:rsid w:val="00451EFD"/>
    <w:rsid w:val="00452493"/>
    <w:rsid w:val="004533CD"/>
    <w:rsid w:val="0045707F"/>
    <w:rsid w:val="00457330"/>
    <w:rsid w:val="004573B7"/>
    <w:rsid w:val="00460ACC"/>
    <w:rsid w:val="00460B6A"/>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BCC"/>
    <w:rsid w:val="00477EDD"/>
    <w:rsid w:val="0048055F"/>
    <w:rsid w:val="00481157"/>
    <w:rsid w:val="00481A66"/>
    <w:rsid w:val="00481D2C"/>
    <w:rsid w:val="0048210A"/>
    <w:rsid w:val="00482A53"/>
    <w:rsid w:val="00482EF5"/>
    <w:rsid w:val="0048371C"/>
    <w:rsid w:val="00483C56"/>
    <w:rsid w:val="00484D0F"/>
    <w:rsid w:val="004872A4"/>
    <w:rsid w:val="00487F62"/>
    <w:rsid w:val="00490DB2"/>
    <w:rsid w:val="00491670"/>
    <w:rsid w:val="0049181B"/>
    <w:rsid w:val="0049244D"/>
    <w:rsid w:val="004924A1"/>
    <w:rsid w:val="00492D06"/>
    <w:rsid w:val="00493B8D"/>
    <w:rsid w:val="0049533B"/>
    <w:rsid w:val="00496335"/>
    <w:rsid w:val="0049643C"/>
    <w:rsid w:val="004A052F"/>
    <w:rsid w:val="004A0547"/>
    <w:rsid w:val="004A0C48"/>
    <w:rsid w:val="004A371B"/>
    <w:rsid w:val="004A5556"/>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1FF1"/>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0444"/>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283"/>
    <w:rsid w:val="00530B59"/>
    <w:rsid w:val="00530DCB"/>
    <w:rsid w:val="0053170D"/>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651"/>
    <w:rsid w:val="005629FC"/>
    <w:rsid w:val="00562EA5"/>
    <w:rsid w:val="00563069"/>
    <w:rsid w:val="00563B70"/>
    <w:rsid w:val="005642D4"/>
    <w:rsid w:val="00564D03"/>
    <w:rsid w:val="00566492"/>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19CD"/>
    <w:rsid w:val="005A2A98"/>
    <w:rsid w:val="005A2CC7"/>
    <w:rsid w:val="005A2CD8"/>
    <w:rsid w:val="005A2EEF"/>
    <w:rsid w:val="005A4338"/>
    <w:rsid w:val="005A4381"/>
    <w:rsid w:val="005A509C"/>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2CD"/>
    <w:rsid w:val="005D65CB"/>
    <w:rsid w:val="005D7905"/>
    <w:rsid w:val="005E0029"/>
    <w:rsid w:val="005E0428"/>
    <w:rsid w:val="005E0B89"/>
    <w:rsid w:val="005E3FB7"/>
    <w:rsid w:val="005E531F"/>
    <w:rsid w:val="005E582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0287"/>
    <w:rsid w:val="00611C35"/>
    <w:rsid w:val="00613037"/>
    <w:rsid w:val="006135CA"/>
    <w:rsid w:val="00616202"/>
    <w:rsid w:val="00616497"/>
    <w:rsid w:val="006202BD"/>
    <w:rsid w:val="00620722"/>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201A"/>
    <w:rsid w:val="0066360B"/>
    <w:rsid w:val="00663813"/>
    <w:rsid w:val="006661FE"/>
    <w:rsid w:val="00666691"/>
    <w:rsid w:val="006674FE"/>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0E7"/>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AB3"/>
    <w:rsid w:val="006A1F56"/>
    <w:rsid w:val="006A278A"/>
    <w:rsid w:val="006A3752"/>
    <w:rsid w:val="006A3B47"/>
    <w:rsid w:val="006A41E3"/>
    <w:rsid w:val="006A4386"/>
    <w:rsid w:val="006A5219"/>
    <w:rsid w:val="006A5CC8"/>
    <w:rsid w:val="006A66A8"/>
    <w:rsid w:val="006A7DF9"/>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2AD4"/>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1EB4"/>
    <w:rsid w:val="006E26F4"/>
    <w:rsid w:val="006E32EF"/>
    <w:rsid w:val="006E3D1B"/>
    <w:rsid w:val="006E52C1"/>
    <w:rsid w:val="006E5985"/>
    <w:rsid w:val="006E5C35"/>
    <w:rsid w:val="006E6CF3"/>
    <w:rsid w:val="006E70FE"/>
    <w:rsid w:val="006F0386"/>
    <w:rsid w:val="006F079A"/>
    <w:rsid w:val="006F14BF"/>
    <w:rsid w:val="006F1A10"/>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3939"/>
    <w:rsid w:val="00714132"/>
    <w:rsid w:val="00714521"/>
    <w:rsid w:val="0071513F"/>
    <w:rsid w:val="00715DE0"/>
    <w:rsid w:val="00716A64"/>
    <w:rsid w:val="0071796A"/>
    <w:rsid w:val="00721036"/>
    <w:rsid w:val="007215E2"/>
    <w:rsid w:val="0072207D"/>
    <w:rsid w:val="0072325E"/>
    <w:rsid w:val="007256FB"/>
    <w:rsid w:val="0072601A"/>
    <w:rsid w:val="00726A1A"/>
    <w:rsid w:val="0072701C"/>
    <w:rsid w:val="0072737C"/>
    <w:rsid w:val="00727508"/>
    <w:rsid w:val="00730189"/>
    <w:rsid w:val="007308B1"/>
    <w:rsid w:val="00731A49"/>
    <w:rsid w:val="007326E1"/>
    <w:rsid w:val="00733940"/>
    <w:rsid w:val="00733A43"/>
    <w:rsid w:val="007359BF"/>
    <w:rsid w:val="00736357"/>
    <w:rsid w:val="0073635E"/>
    <w:rsid w:val="0073672A"/>
    <w:rsid w:val="00736E6F"/>
    <w:rsid w:val="0074265A"/>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C7"/>
    <w:rsid w:val="00761DDD"/>
    <w:rsid w:val="007629DF"/>
    <w:rsid w:val="007633D6"/>
    <w:rsid w:val="007648E3"/>
    <w:rsid w:val="00764ACC"/>
    <w:rsid w:val="007665A2"/>
    <w:rsid w:val="0076689C"/>
    <w:rsid w:val="00767483"/>
    <w:rsid w:val="007678BC"/>
    <w:rsid w:val="00771482"/>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5AEF"/>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D7CA1"/>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3F58"/>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2077"/>
    <w:rsid w:val="008C2E33"/>
    <w:rsid w:val="008C4111"/>
    <w:rsid w:val="008C48A2"/>
    <w:rsid w:val="008C5D96"/>
    <w:rsid w:val="008C6418"/>
    <w:rsid w:val="008C753D"/>
    <w:rsid w:val="008C75D2"/>
    <w:rsid w:val="008C764F"/>
    <w:rsid w:val="008C7849"/>
    <w:rsid w:val="008C7930"/>
    <w:rsid w:val="008D0540"/>
    <w:rsid w:val="008D0C0A"/>
    <w:rsid w:val="008D221F"/>
    <w:rsid w:val="008D32D0"/>
    <w:rsid w:val="008D35CC"/>
    <w:rsid w:val="008D452B"/>
    <w:rsid w:val="008D4C3D"/>
    <w:rsid w:val="008D4EB3"/>
    <w:rsid w:val="008D5875"/>
    <w:rsid w:val="008D6696"/>
    <w:rsid w:val="008D6F81"/>
    <w:rsid w:val="008E0D97"/>
    <w:rsid w:val="008E1212"/>
    <w:rsid w:val="008E187F"/>
    <w:rsid w:val="008E3B67"/>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77F"/>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703D8"/>
    <w:rsid w:val="00970793"/>
    <w:rsid w:val="00970A62"/>
    <w:rsid w:val="0097267F"/>
    <w:rsid w:val="00972B2F"/>
    <w:rsid w:val="00972D89"/>
    <w:rsid w:val="00972EE1"/>
    <w:rsid w:val="00974630"/>
    <w:rsid w:val="009757B2"/>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073C"/>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B6328"/>
    <w:rsid w:val="009C02D4"/>
    <w:rsid w:val="009C155B"/>
    <w:rsid w:val="009C285C"/>
    <w:rsid w:val="009C31FE"/>
    <w:rsid w:val="009C34F8"/>
    <w:rsid w:val="009C3D34"/>
    <w:rsid w:val="009C44B5"/>
    <w:rsid w:val="009C5308"/>
    <w:rsid w:val="009C7DC2"/>
    <w:rsid w:val="009D09FB"/>
    <w:rsid w:val="009D0A5F"/>
    <w:rsid w:val="009D228C"/>
    <w:rsid w:val="009D2541"/>
    <w:rsid w:val="009D2C92"/>
    <w:rsid w:val="009D34CE"/>
    <w:rsid w:val="009D43B5"/>
    <w:rsid w:val="009D4692"/>
    <w:rsid w:val="009D46C1"/>
    <w:rsid w:val="009D5398"/>
    <w:rsid w:val="009D6C02"/>
    <w:rsid w:val="009D7043"/>
    <w:rsid w:val="009D712C"/>
    <w:rsid w:val="009D77D0"/>
    <w:rsid w:val="009D7CF2"/>
    <w:rsid w:val="009E2B8E"/>
    <w:rsid w:val="009E34FC"/>
    <w:rsid w:val="009E3C4D"/>
    <w:rsid w:val="009E3D5B"/>
    <w:rsid w:val="009E4396"/>
    <w:rsid w:val="009E4537"/>
    <w:rsid w:val="009E58D0"/>
    <w:rsid w:val="009E6C12"/>
    <w:rsid w:val="009F03CF"/>
    <w:rsid w:val="009F0DBB"/>
    <w:rsid w:val="009F16C0"/>
    <w:rsid w:val="009F2C1F"/>
    <w:rsid w:val="009F3325"/>
    <w:rsid w:val="009F4C43"/>
    <w:rsid w:val="009F5B7D"/>
    <w:rsid w:val="009F6228"/>
    <w:rsid w:val="009F6F05"/>
    <w:rsid w:val="00A01346"/>
    <w:rsid w:val="00A01A20"/>
    <w:rsid w:val="00A02E8D"/>
    <w:rsid w:val="00A0723F"/>
    <w:rsid w:val="00A0735F"/>
    <w:rsid w:val="00A104FD"/>
    <w:rsid w:val="00A1171E"/>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C25"/>
    <w:rsid w:val="00A3322B"/>
    <w:rsid w:val="00A33404"/>
    <w:rsid w:val="00A3588F"/>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6CB"/>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89A"/>
    <w:rsid w:val="00AA0AF9"/>
    <w:rsid w:val="00AA2461"/>
    <w:rsid w:val="00AA3850"/>
    <w:rsid w:val="00AA3BD8"/>
    <w:rsid w:val="00AA4AF1"/>
    <w:rsid w:val="00AA4E13"/>
    <w:rsid w:val="00AA57B0"/>
    <w:rsid w:val="00AA5C48"/>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290F"/>
    <w:rsid w:val="00AE31B3"/>
    <w:rsid w:val="00AE39CB"/>
    <w:rsid w:val="00AE4625"/>
    <w:rsid w:val="00AE51DF"/>
    <w:rsid w:val="00AE5F8B"/>
    <w:rsid w:val="00AE6ECD"/>
    <w:rsid w:val="00AE7CD0"/>
    <w:rsid w:val="00AF0A3B"/>
    <w:rsid w:val="00AF317E"/>
    <w:rsid w:val="00AF3362"/>
    <w:rsid w:val="00AF54A6"/>
    <w:rsid w:val="00AF5AA5"/>
    <w:rsid w:val="00AF6E2A"/>
    <w:rsid w:val="00AF7A03"/>
    <w:rsid w:val="00B00830"/>
    <w:rsid w:val="00B01557"/>
    <w:rsid w:val="00B01C55"/>
    <w:rsid w:val="00B03AD7"/>
    <w:rsid w:val="00B03C57"/>
    <w:rsid w:val="00B054F4"/>
    <w:rsid w:val="00B0633C"/>
    <w:rsid w:val="00B0688E"/>
    <w:rsid w:val="00B106E3"/>
    <w:rsid w:val="00B1184E"/>
    <w:rsid w:val="00B12F97"/>
    <w:rsid w:val="00B13104"/>
    <w:rsid w:val="00B14F6D"/>
    <w:rsid w:val="00B16789"/>
    <w:rsid w:val="00B167F9"/>
    <w:rsid w:val="00B168C5"/>
    <w:rsid w:val="00B17E9C"/>
    <w:rsid w:val="00B210CC"/>
    <w:rsid w:val="00B23D6E"/>
    <w:rsid w:val="00B24FE4"/>
    <w:rsid w:val="00B25B32"/>
    <w:rsid w:val="00B2673A"/>
    <w:rsid w:val="00B26FB0"/>
    <w:rsid w:val="00B30064"/>
    <w:rsid w:val="00B30701"/>
    <w:rsid w:val="00B311F1"/>
    <w:rsid w:val="00B31A9B"/>
    <w:rsid w:val="00B32C59"/>
    <w:rsid w:val="00B32DAE"/>
    <w:rsid w:val="00B356AF"/>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6C2C"/>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407B"/>
    <w:rsid w:val="00C2737D"/>
    <w:rsid w:val="00C27B78"/>
    <w:rsid w:val="00C33349"/>
    <w:rsid w:val="00C33BCE"/>
    <w:rsid w:val="00C341CB"/>
    <w:rsid w:val="00C3439A"/>
    <w:rsid w:val="00C34419"/>
    <w:rsid w:val="00C3462C"/>
    <w:rsid w:val="00C358C6"/>
    <w:rsid w:val="00C35AAC"/>
    <w:rsid w:val="00C369B1"/>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6779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9DC"/>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CF7AEB"/>
    <w:rsid w:val="00D00ABB"/>
    <w:rsid w:val="00D0569D"/>
    <w:rsid w:val="00D0594A"/>
    <w:rsid w:val="00D05991"/>
    <w:rsid w:val="00D05C06"/>
    <w:rsid w:val="00D06B38"/>
    <w:rsid w:val="00D06EF8"/>
    <w:rsid w:val="00D07065"/>
    <w:rsid w:val="00D070CF"/>
    <w:rsid w:val="00D1196E"/>
    <w:rsid w:val="00D12555"/>
    <w:rsid w:val="00D12C60"/>
    <w:rsid w:val="00D14242"/>
    <w:rsid w:val="00D14BC8"/>
    <w:rsid w:val="00D15534"/>
    <w:rsid w:val="00D15C6C"/>
    <w:rsid w:val="00D175F2"/>
    <w:rsid w:val="00D176C6"/>
    <w:rsid w:val="00D17CEE"/>
    <w:rsid w:val="00D20F9F"/>
    <w:rsid w:val="00D22210"/>
    <w:rsid w:val="00D223F7"/>
    <w:rsid w:val="00D22D23"/>
    <w:rsid w:val="00D2324F"/>
    <w:rsid w:val="00D2515B"/>
    <w:rsid w:val="00D25168"/>
    <w:rsid w:val="00D2571C"/>
    <w:rsid w:val="00D2642C"/>
    <w:rsid w:val="00D2684E"/>
    <w:rsid w:val="00D26B2C"/>
    <w:rsid w:val="00D26C6D"/>
    <w:rsid w:val="00D27767"/>
    <w:rsid w:val="00D31CBE"/>
    <w:rsid w:val="00D323E3"/>
    <w:rsid w:val="00D32E1C"/>
    <w:rsid w:val="00D33473"/>
    <w:rsid w:val="00D3349D"/>
    <w:rsid w:val="00D34926"/>
    <w:rsid w:val="00D350EA"/>
    <w:rsid w:val="00D35D10"/>
    <w:rsid w:val="00D37344"/>
    <w:rsid w:val="00D37423"/>
    <w:rsid w:val="00D37EB1"/>
    <w:rsid w:val="00D37F43"/>
    <w:rsid w:val="00D406CB"/>
    <w:rsid w:val="00D40AA4"/>
    <w:rsid w:val="00D40E97"/>
    <w:rsid w:val="00D41819"/>
    <w:rsid w:val="00D41B33"/>
    <w:rsid w:val="00D444F4"/>
    <w:rsid w:val="00D448EC"/>
    <w:rsid w:val="00D44C2B"/>
    <w:rsid w:val="00D44C32"/>
    <w:rsid w:val="00D463A2"/>
    <w:rsid w:val="00D47424"/>
    <w:rsid w:val="00D476DC"/>
    <w:rsid w:val="00D52F2A"/>
    <w:rsid w:val="00D53C08"/>
    <w:rsid w:val="00D53F57"/>
    <w:rsid w:val="00D547BD"/>
    <w:rsid w:val="00D55123"/>
    <w:rsid w:val="00D55486"/>
    <w:rsid w:val="00D55BCA"/>
    <w:rsid w:val="00D600D2"/>
    <w:rsid w:val="00D60ED8"/>
    <w:rsid w:val="00D61777"/>
    <w:rsid w:val="00D62C23"/>
    <w:rsid w:val="00D630B8"/>
    <w:rsid w:val="00D63717"/>
    <w:rsid w:val="00D639F1"/>
    <w:rsid w:val="00D63A3E"/>
    <w:rsid w:val="00D66087"/>
    <w:rsid w:val="00D67CE5"/>
    <w:rsid w:val="00D70E63"/>
    <w:rsid w:val="00D71BE4"/>
    <w:rsid w:val="00D72100"/>
    <w:rsid w:val="00D73042"/>
    <w:rsid w:val="00D75582"/>
    <w:rsid w:val="00D766F8"/>
    <w:rsid w:val="00D774A6"/>
    <w:rsid w:val="00D853C0"/>
    <w:rsid w:val="00D853E1"/>
    <w:rsid w:val="00D867C6"/>
    <w:rsid w:val="00D86C3A"/>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138"/>
    <w:rsid w:val="00DC0E17"/>
    <w:rsid w:val="00DC19BE"/>
    <w:rsid w:val="00DC2B49"/>
    <w:rsid w:val="00DC39DE"/>
    <w:rsid w:val="00DC3A23"/>
    <w:rsid w:val="00DC3BB6"/>
    <w:rsid w:val="00DC3CE4"/>
    <w:rsid w:val="00DC5010"/>
    <w:rsid w:val="00DC5425"/>
    <w:rsid w:val="00DC5516"/>
    <w:rsid w:val="00DC6664"/>
    <w:rsid w:val="00DD0254"/>
    <w:rsid w:val="00DD042D"/>
    <w:rsid w:val="00DD1C78"/>
    <w:rsid w:val="00DD3B0C"/>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184A"/>
    <w:rsid w:val="00E12888"/>
    <w:rsid w:val="00E12D83"/>
    <w:rsid w:val="00E13655"/>
    <w:rsid w:val="00E142D7"/>
    <w:rsid w:val="00E1575F"/>
    <w:rsid w:val="00E15CC6"/>
    <w:rsid w:val="00E16D8D"/>
    <w:rsid w:val="00E17023"/>
    <w:rsid w:val="00E211CA"/>
    <w:rsid w:val="00E21F32"/>
    <w:rsid w:val="00E226C7"/>
    <w:rsid w:val="00E24C7E"/>
    <w:rsid w:val="00E25915"/>
    <w:rsid w:val="00E25B58"/>
    <w:rsid w:val="00E26080"/>
    <w:rsid w:val="00E2706F"/>
    <w:rsid w:val="00E2715B"/>
    <w:rsid w:val="00E278BA"/>
    <w:rsid w:val="00E30829"/>
    <w:rsid w:val="00E310D0"/>
    <w:rsid w:val="00E31154"/>
    <w:rsid w:val="00E315A2"/>
    <w:rsid w:val="00E31790"/>
    <w:rsid w:val="00E31DFD"/>
    <w:rsid w:val="00E32459"/>
    <w:rsid w:val="00E33A51"/>
    <w:rsid w:val="00E34217"/>
    <w:rsid w:val="00E34248"/>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085A"/>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2FB2"/>
    <w:rsid w:val="00ED3B0C"/>
    <w:rsid w:val="00ED453A"/>
    <w:rsid w:val="00ED4E81"/>
    <w:rsid w:val="00ED6012"/>
    <w:rsid w:val="00ED732D"/>
    <w:rsid w:val="00ED7932"/>
    <w:rsid w:val="00ED7BC6"/>
    <w:rsid w:val="00EE0723"/>
    <w:rsid w:val="00EE0B9F"/>
    <w:rsid w:val="00EE1A26"/>
    <w:rsid w:val="00EE1BA9"/>
    <w:rsid w:val="00EE1CB1"/>
    <w:rsid w:val="00EE1CB3"/>
    <w:rsid w:val="00EE2172"/>
    <w:rsid w:val="00EE22B4"/>
    <w:rsid w:val="00EE26E6"/>
    <w:rsid w:val="00EE2ACE"/>
    <w:rsid w:val="00EE2C21"/>
    <w:rsid w:val="00EE3130"/>
    <w:rsid w:val="00EE44CA"/>
    <w:rsid w:val="00EE44CD"/>
    <w:rsid w:val="00EE465E"/>
    <w:rsid w:val="00EE485C"/>
    <w:rsid w:val="00EF1EFC"/>
    <w:rsid w:val="00EF2489"/>
    <w:rsid w:val="00EF47BA"/>
    <w:rsid w:val="00EF5931"/>
    <w:rsid w:val="00EF6E05"/>
    <w:rsid w:val="00EF6E23"/>
    <w:rsid w:val="00EF7A39"/>
    <w:rsid w:val="00EF7B44"/>
    <w:rsid w:val="00F0305D"/>
    <w:rsid w:val="00F03672"/>
    <w:rsid w:val="00F03AA9"/>
    <w:rsid w:val="00F04573"/>
    <w:rsid w:val="00F0599E"/>
    <w:rsid w:val="00F077FC"/>
    <w:rsid w:val="00F10ECF"/>
    <w:rsid w:val="00F1129E"/>
    <w:rsid w:val="00F113C3"/>
    <w:rsid w:val="00F130CD"/>
    <w:rsid w:val="00F135D0"/>
    <w:rsid w:val="00F13DFF"/>
    <w:rsid w:val="00F15344"/>
    <w:rsid w:val="00F164E7"/>
    <w:rsid w:val="00F16DC1"/>
    <w:rsid w:val="00F22130"/>
    <w:rsid w:val="00F22EB8"/>
    <w:rsid w:val="00F233EE"/>
    <w:rsid w:val="00F23D72"/>
    <w:rsid w:val="00F23EA9"/>
    <w:rsid w:val="00F244F3"/>
    <w:rsid w:val="00F248BB"/>
    <w:rsid w:val="00F25CBD"/>
    <w:rsid w:val="00F25D89"/>
    <w:rsid w:val="00F275D5"/>
    <w:rsid w:val="00F27EEF"/>
    <w:rsid w:val="00F3009F"/>
    <w:rsid w:val="00F30E15"/>
    <w:rsid w:val="00F31F49"/>
    <w:rsid w:val="00F324D0"/>
    <w:rsid w:val="00F34D2A"/>
    <w:rsid w:val="00F34E34"/>
    <w:rsid w:val="00F35118"/>
    <w:rsid w:val="00F3577D"/>
    <w:rsid w:val="00F362CD"/>
    <w:rsid w:val="00F421C3"/>
    <w:rsid w:val="00F42373"/>
    <w:rsid w:val="00F42CCE"/>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4ADF"/>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6C78"/>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6DA3"/>
    <w:rsid w:val="00FB7522"/>
    <w:rsid w:val="00FB77BA"/>
    <w:rsid w:val="00FB7C95"/>
    <w:rsid w:val="00FC0225"/>
    <w:rsid w:val="00FC06A6"/>
    <w:rsid w:val="00FC26A3"/>
    <w:rsid w:val="00FC411B"/>
    <w:rsid w:val="00FC5CF1"/>
    <w:rsid w:val="00FC681D"/>
    <w:rsid w:val="00FC6E66"/>
    <w:rsid w:val="00FD015B"/>
    <w:rsid w:val="00FD1181"/>
    <w:rsid w:val="00FD45AD"/>
    <w:rsid w:val="00FD48AB"/>
    <w:rsid w:val="00FD4D58"/>
    <w:rsid w:val="00FD5479"/>
    <w:rsid w:val="00FD7575"/>
    <w:rsid w:val="00FD7A82"/>
    <w:rsid w:val="00FD7F84"/>
    <w:rsid w:val="00FE00EC"/>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6</TotalTime>
  <Pages>152</Pages>
  <Words>44706</Words>
  <Characters>254826</Characters>
  <Application>Microsoft Office Word</Application>
  <DocSecurity>8</DocSecurity>
  <Lines>2123</Lines>
  <Paragraphs>597</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7</cp:revision>
  <cp:lastPrinted>2025-04-07T10:37:00Z</cp:lastPrinted>
  <dcterms:created xsi:type="dcterms:W3CDTF">2025-06-19T08:26:00Z</dcterms:created>
  <dcterms:modified xsi:type="dcterms:W3CDTF">2025-07-30T09:31:00Z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